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D168" w14:textId="0E74043E" w:rsidR="00E65C4B" w:rsidRDefault="00D96042" w:rsidP="008B710B">
      <w:pPr>
        <w:spacing w:before="120" w:after="120" w:line="276" w:lineRule="auto"/>
        <w:jc w:val="both"/>
        <w:rPr>
          <w:b/>
        </w:rPr>
      </w:pPr>
      <w:r>
        <w:rPr>
          <w:b/>
          <w:noProof/>
          <w:sz w:val="28"/>
          <w:szCs w:val="20"/>
        </w:rPr>
        <w:drawing>
          <wp:inline distT="0" distB="0" distL="0" distR="0" wp14:anchorId="13D37227" wp14:editId="30140F96">
            <wp:extent cx="5760720" cy="7518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0F4D5" w14:textId="072BFB3C" w:rsidR="00B025EE" w:rsidRPr="00BD6A56" w:rsidRDefault="00B025EE" w:rsidP="008B710B">
      <w:pPr>
        <w:spacing w:before="120" w:after="120" w:line="276" w:lineRule="auto"/>
        <w:jc w:val="both"/>
        <w:rPr>
          <w:b/>
        </w:rPr>
      </w:pPr>
      <w:r w:rsidRPr="00BD6A56">
        <w:rPr>
          <w:b/>
        </w:rPr>
        <w:t xml:space="preserve">Załącznik nr </w:t>
      </w:r>
      <w:del w:id="0" w:author="Ewa Staszkiewicz" w:date="2022-02-11T11:45:00Z">
        <w:r w:rsidR="00D96042" w:rsidDel="00DC11D8">
          <w:rPr>
            <w:b/>
          </w:rPr>
          <w:delText xml:space="preserve">17 </w:delText>
        </w:r>
      </w:del>
      <w:ins w:id="1" w:author="Ewa Staszkiewicz" w:date="2022-02-11T11:45:00Z">
        <w:r w:rsidR="00DC11D8">
          <w:rPr>
            <w:b/>
          </w:rPr>
          <w:t>1</w:t>
        </w:r>
        <w:r w:rsidR="00DC11D8">
          <w:rPr>
            <w:b/>
          </w:rPr>
          <w:t>8</w:t>
        </w:r>
        <w:r w:rsidR="00DC11D8">
          <w:rPr>
            <w:b/>
          </w:rPr>
          <w:t xml:space="preserve"> </w:t>
        </w:r>
      </w:ins>
      <w:r w:rsidR="00BD6A56" w:rsidRPr="00BD6A56">
        <w:rPr>
          <w:b/>
        </w:rPr>
        <w:t>a</w:t>
      </w:r>
      <w:r w:rsidRPr="00BD6A56">
        <w:rPr>
          <w:b/>
        </w:rPr>
        <w:t>: Zakres danych osobowych powierzonych do przetwarzania w ramach zbioru Program Operacyjny Infrastruktura i Środowisko 2014-2020</w:t>
      </w:r>
    </w:p>
    <w:p w14:paraId="678D4939" w14:textId="77777777" w:rsidR="00B025EE" w:rsidRPr="00CE6388" w:rsidRDefault="00B025EE" w:rsidP="008B710B">
      <w:pPr>
        <w:spacing w:line="276" w:lineRule="auto"/>
        <w:jc w:val="both"/>
      </w:pPr>
    </w:p>
    <w:p w14:paraId="323EF23D" w14:textId="59D3C29B" w:rsidR="00B025EE" w:rsidRPr="00BD6A56" w:rsidRDefault="00B025EE" w:rsidP="008B710B">
      <w:pPr>
        <w:spacing w:line="276" w:lineRule="auto"/>
        <w:jc w:val="both"/>
      </w:pPr>
      <w:r w:rsidRPr="00BD6A56">
        <w:rPr>
          <w:bCs/>
          <w:color w:val="000000"/>
        </w:rPr>
        <w:t>Zakres danych osobowych wnioskodawców, beneficjentów i partnerów (oraz ich pracowników), którzy aplikują o środki unijne i</w:t>
      </w:r>
      <w:r w:rsidRPr="00BD6A56">
        <w:rPr>
          <w:bCs/>
          <w:color w:val="000000"/>
          <w:sz w:val="22"/>
          <w:szCs w:val="22"/>
        </w:rPr>
        <w:t xml:space="preserve"> </w:t>
      </w:r>
      <w:r w:rsidRPr="00BD6A56">
        <w:rPr>
          <w:bCs/>
          <w:color w:val="000000"/>
        </w:rPr>
        <w:t>realizują projekty w ramach Programu Operacyjnego Infrastruktura i</w:t>
      </w:r>
      <w:r w:rsidRPr="00BD6A56">
        <w:rPr>
          <w:bCs/>
          <w:color w:val="000000"/>
          <w:sz w:val="22"/>
          <w:szCs w:val="22"/>
        </w:rPr>
        <w:t xml:space="preserve"> </w:t>
      </w:r>
      <w:r w:rsidRPr="00BD6A56">
        <w:rPr>
          <w:bCs/>
          <w:color w:val="000000"/>
        </w:rPr>
        <w:t>Środowisko</w:t>
      </w:r>
      <w:r w:rsidRPr="00BD6A56">
        <w:rPr>
          <w:color w:val="000000"/>
        </w:rPr>
        <w:t xml:space="preserve"> </w:t>
      </w:r>
      <w:r w:rsidRPr="00BD6A56">
        <w:rPr>
          <w:bCs/>
          <w:color w:val="000000"/>
        </w:rPr>
        <w:t>2014-2020</w:t>
      </w:r>
      <w:r w:rsidR="00576A36">
        <w:rPr>
          <w:bCs/>
          <w:color w:val="000000"/>
        </w:rPr>
        <w:t xml:space="preserve"> (zakres maksymalny)</w:t>
      </w:r>
      <w:r w:rsidRPr="00BD6A56">
        <w:rPr>
          <w:bCs/>
          <w:color w:val="000000"/>
        </w:rPr>
        <w:t>.</w:t>
      </w:r>
    </w:p>
    <w:p w14:paraId="33DFE288" w14:textId="77777777" w:rsidR="00B025EE" w:rsidRPr="00CE6388" w:rsidRDefault="00B025EE" w:rsidP="008B710B">
      <w:pPr>
        <w:jc w:val="both"/>
        <w:rPr>
          <w:b/>
          <w:bCs/>
        </w:rPr>
      </w:pPr>
    </w:p>
    <w:tbl>
      <w:tblPr>
        <w:tblW w:w="3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6798"/>
      </w:tblGrid>
      <w:tr w:rsidR="00E93F1F" w:rsidRPr="00E93F1F" w14:paraId="3942260C" w14:textId="77777777" w:rsidTr="00906FFB">
        <w:tc>
          <w:tcPr>
            <w:tcW w:w="320" w:type="pct"/>
            <w:vAlign w:val="center"/>
          </w:tcPr>
          <w:p w14:paraId="62B2E88F" w14:textId="77777777" w:rsidR="00E93F1F" w:rsidRPr="00E93F1F" w:rsidRDefault="00E93F1F" w:rsidP="00906F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80" w:type="pct"/>
            <w:vAlign w:val="center"/>
          </w:tcPr>
          <w:p w14:paraId="0490921D" w14:textId="77777777" w:rsidR="00E93F1F" w:rsidRPr="00E93F1F" w:rsidRDefault="00E93F1F" w:rsidP="00906FFB">
            <w:pPr>
              <w:spacing w:line="276" w:lineRule="auto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Nazwa</w:t>
            </w:r>
          </w:p>
        </w:tc>
      </w:tr>
      <w:tr w:rsidR="00E93F1F" w:rsidRPr="00E93F1F" w14:paraId="1FEE0D0E" w14:textId="77777777" w:rsidTr="00906FFB">
        <w:tc>
          <w:tcPr>
            <w:tcW w:w="320" w:type="pct"/>
            <w:vAlign w:val="center"/>
          </w:tcPr>
          <w:p w14:paraId="39BA6716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</w:p>
        </w:tc>
        <w:tc>
          <w:tcPr>
            <w:tcW w:w="4680" w:type="pct"/>
            <w:vAlign w:val="center"/>
          </w:tcPr>
          <w:p w14:paraId="3F1190D5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Nazwa wnioskodawcy (beneficjenta)</w:t>
            </w:r>
          </w:p>
        </w:tc>
      </w:tr>
      <w:tr w:rsidR="00E93F1F" w:rsidRPr="00E93F1F" w14:paraId="2C113F98" w14:textId="77777777" w:rsidTr="00906FFB">
        <w:tc>
          <w:tcPr>
            <w:tcW w:w="320" w:type="pct"/>
            <w:vAlign w:val="center"/>
          </w:tcPr>
          <w:p w14:paraId="0A77851E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2</w:t>
            </w:r>
          </w:p>
        </w:tc>
        <w:tc>
          <w:tcPr>
            <w:tcW w:w="4680" w:type="pct"/>
            <w:vAlign w:val="center"/>
          </w:tcPr>
          <w:p w14:paraId="263A77C3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Nr umowy o dofinansowanie projektu</w:t>
            </w:r>
          </w:p>
        </w:tc>
      </w:tr>
      <w:tr w:rsidR="00E93F1F" w:rsidRPr="00E93F1F" w14:paraId="7992C9E0" w14:textId="77777777" w:rsidTr="00906FFB">
        <w:tc>
          <w:tcPr>
            <w:tcW w:w="320" w:type="pct"/>
            <w:vAlign w:val="center"/>
          </w:tcPr>
          <w:p w14:paraId="2CC17633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3</w:t>
            </w:r>
          </w:p>
        </w:tc>
        <w:tc>
          <w:tcPr>
            <w:tcW w:w="4680" w:type="pct"/>
            <w:vAlign w:val="center"/>
          </w:tcPr>
          <w:p w14:paraId="14E03D0D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Forma prawna</w:t>
            </w:r>
          </w:p>
        </w:tc>
      </w:tr>
      <w:tr w:rsidR="00E93F1F" w:rsidRPr="00E93F1F" w14:paraId="28CCC112" w14:textId="77777777" w:rsidTr="00906FFB">
        <w:tc>
          <w:tcPr>
            <w:tcW w:w="320" w:type="pct"/>
            <w:vAlign w:val="center"/>
          </w:tcPr>
          <w:p w14:paraId="0F579262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4</w:t>
            </w:r>
          </w:p>
        </w:tc>
        <w:tc>
          <w:tcPr>
            <w:tcW w:w="4680" w:type="pct"/>
            <w:vAlign w:val="center"/>
          </w:tcPr>
          <w:p w14:paraId="2D9784C2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Forma własności</w:t>
            </w:r>
          </w:p>
        </w:tc>
      </w:tr>
      <w:tr w:rsidR="00E93F1F" w:rsidRPr="00E93F1F" w14:paraId="00E140A2" w14:textId="77777777" w:rsidTr="00906FFB">
        <w:tc>
          <w:tcPr>
            <w:tcW w:w="320" w:type="pct"/>
            <w:vAlign w:val="center"/>
          </w:tcPr>
          <w:p w14:paraId="5217AB07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5</w:t>
            </w:r>
          </w:p>
        </w:tc>
        <w:tc>
          <w:tcPr>
            <w:tcW w:w="4680" w:type="pct"/>
            <w:vAlign w:val="center"/>
          </w:tcPr>
          <w:p w14:paraId="7108FD10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NIP</w:t>
            </w:r>
          </w:p>
        </w:tc>
      </w:tr>
      <w:tr w:rsidR="00E93F1F" w:rsidRPr="00E93F1F" w14:paraId="25A5351B" w14:textId="77777777" w:rsidTr="00906FFB">
        <w:tc>
          <w:tcPr>
            <w:tcW w:w="320" w:type="pct"/>
            <w:vAlign w:val="center"/>
          </w:tcPr>
          <w:p w14:paraId="5C793707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6</w:t>
            </w:r>
          </w:p>
        </w:tc>
        <w:tc>
          <w:tcPr>
            <w:tcW w:w="4680" w:type="pct"/>
            <w:vAlign w:val="center"/>
          </w:tcPr>
          <w:p w14:paraId="3140FFE1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REGON</w:t>
            </w:r>
          </w:p>
        </w:tc>
      </w:tr>
      <w:tr w:rsidR="00E93F1F" w:rsidRPr="00E93F1F" w14:paraId="15C3C2A8" w14:textId="77777777" w:rsidTr="00906FFB">
        <w:tc>
          <w:tcPr>
            <w:tcW w:w="320" w:type="pct"/>
            <w:vAlign w:val="center"/>
          </w:tcPr>
          <w:p w14:paraId="3F41AB2F" w14:textId="4959CEF7" w:rsidR="00E93F1F" w:rsidRPr="00E93F1F" w:rsidRDefault="00192588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80" w:type="pct"/>
            <w:vAlign w:val="center"/>
          </w:tcPr>
          <w:p w14:paraId="5551063C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Adres siedziby: </w:t>
            </w:r>
          </w:p>
          <w:p w14:paraId="20692123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Ulica</w:t>
            </w:r>
          </w:p>
          <w:p w14:paraId="7C29006C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Nr budynku</w:t>
            </w:r>
          </w:p>
          <w:p w14:paraId="4C021EBA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Nr lokalu</w:t>
            </w:r>
          </w:p>
          <w:p w14:paraId="0861AA34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Kod pocztowy</w:t>
            </w:r>
          </w:p>
          <w:p w14:paraId="25CB3E32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Miejscowość</w:t>
            </w:r>
          </w:p>
          <w:p w14:paraId="011DCB93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Kraj</w:t>
            </w:r>
          </w:p>
          <w:p w14:paraId="6F177DD9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Województwo</w:t>
            </w:r>
          </w:p>
          <w:p w14:paraId="7343D78E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Powiat</w:t>
            </w:r>
          </w:p>
          <w:p w14:paraId="0CB1535B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Gmina</w:t>
            </w:r>
          </w:p>
          <w:p w14:paraId="09D78BC6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Telefon</w:t>
            </w:r>
          </w:p>
          <w:p w14:paraId="2D19E9DF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Fax</w:t>
            </w:r>
          </w:p>
          <w:p w14:paraId="562DD9AA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poczty elektronicznej</w:t>
            </w:r>
          </w:p>
          <w:p w14:paraId="38043DCD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strony www</w:t>
            </w:r>
          </w:p>
        </w:tc>
      </w:tr>
      <w:tr w:rsidR="00E93F1F" w:rsidRPr="00E93F1F" w14:paraId="29491725" w14:textId="77777777" w:rsidTr="00906FFB">
        <w:tc>
          <w:tcPr>
            <w:tcW w:w="320" w:type="pct"/>
            <w:vAlign w:val="center"/>
          </w:tcPr>
          <w:p w14:paraId="120F7110" w14:textId="1565C209" w:rsidR="00E93F1F" w:rsidRPr="00E93F1F" w:rsidRDefault="00192588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80" w:type="pct"/>
            <w:vAlign w:val="center"/>
          </w:tcPr>
          <w:p w14:paraId="757137F8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Osoba (osoby) uprawniona (uprawnione) do podejmowania decyzji wiążących w imieniu wnioskodawcy (beneficjenta):</w:t>
            </w:r>
          </w:p>
          <w:p w14:paraId="137D1809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Imię</w:t>
            </w:r>
          </w:p>
          <w:p w14:paraId="410FDD52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Nazwisko</w:t>
            </w:r>
          </w:p>
          <w:p w14:paraId="18AA7AA4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Stanowisko służbowe</w:t>
            </w:r>
          </w:p>
          <w:p w14:paraId="5F2FB5F9" w14:textId="77777777" w:rsidR="00E93F1F" w:rsidRPr="00E93F1F" w:rsidRDefault="00E93F1F" w:rsidP="00906FFB">
            <w:pPr>
              <w:ind w:firstLine="639"/>
              <w:rPr>
                <w:sz w:val="10"/>
                <w:szCs w:val="10"/>
              </w:rPr>
            </w:pPr>
            <w:r w:rsidRPr="00E93F1F">
              <w:rPr>
                <w:sz w:val="20"/>
                <w:szCs w:val="20"/>
              </w:rPr>
              <w:t>Telefon</w:t>
            </w:r>
          </w:p>
          <w:p w14:paraId="44650DD7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Fax</w:t>
            </w:r>
          </w:p>
          <w:p w14:paraId="73D0B8A9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poczty elektronicznej</w:t>
            </w:r>
          </w:p>
        </w:tc>
      </w:tr>
      <w:tr w:rsidR="00E93F1F" w:rsidRPr="00E93F1F" w14:paraId="58FF2CCC" w14:textId="77777777" w:rsidTr="00906FFB">
        <w:tc>
          <w:tcPr>
            <w:tcW w:w="320" w:type="pct"/>
            <w:vAlign w:val="center"/>
          </w:tcPr>
          <w:p w14:paraId="7409A1B5" w14:textId="7BD180BF" w:rsidR="00E93F1F" w:rsidRPr="00E93F1F" w:rsidRDefault="00192588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80" w:type="pct"/>
            <w:vAlign w:val="center"/>
          </w:tcPr>
          <w:p w14:paraId="308D9098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Osoba do kontaktów roboczych:</w:t>
            </w:r>
          </w:p>
          <w:p w14:paraId="41F0EA2A" w14:textId="77777777" w:rsidR="00E93F1F" w:rsidRPr="00E93F1F" w:rsidRDefault="00E93F1F" w:rsidP="00906FFB">
            <w:pPr>
              <w:ind w:firstLine="641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Imię</w:t>
            </w:r>
          </w:p>
          <w:p w14:paraId="52542A05" w14:textId="77777777" w:rsidR="00E93F1F" w:rsidRPr="00E93F1F" w:rsidRDefault="00E93F1F" w:rsidP="00906FFB">
            <w:pPr>
              <w:ind w:firstLine="641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Nazwisko</w:t>
            </w:r>
          </w:p>
          <w:p w14:paraId="01DCD6B7" w14:textId="77777777" w:rsidR="00E93F1F" w:rsidRPr="00E93F1F" w:rsidRDefault="00E93F1F" w:rsidP="00906FFB">
            <w:pPr>
              <w:ind w:firstLine="641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Stanowisko służbowe</w:t>
            </w:r>
          </w:p>
          <w:p w14:paraId="1025D63E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Telefon</w:t>
            </w:r>
          </w:p>
          <w:p w14:paraId="1698BF00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Fax </w:t>
            </w:r>
          </w:p>
          <w:p w14:paraId="7CE42F80" w14:textId="77777777" w:rsidR="00E93F1F" w:rsidRPr="00E93F1F" w:rsidRDefault="00E93F1F" w:rsidP="00906FFB">
            <w:pPr>
              <w:ind w:left="66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poczty elektronicznej</w:t>
            </w:r>
          </w:p>
        </w:tc>
      </w:tr>
      <w:tr w:rsidR="00E93F1F" w:rsidRPr="00E93F1F" w14:paraId="7DAEBB8A" w14:textId="77777777" w:rsidTr="00906FFB">
        <w:tc>
          <w:tcPr>
            <w:tcW w:w="320" w:type="pct"/>
            <w:vAlign w:val="center"/>
          </w:tcPr>
          <w:p w14:paraId="50666C25" w14:textId="2F452968" w:rsidR="00E93F1F" w:rsidRPr="00E93F1F" w:rsidRDefault="00192588" w:rsidP="001925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680" w:type="pct"/>
            <w:vAlign w:val="center"/>
          </w:tcPr>
          <w:p w14:paraId="044F9FB6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Partnerzy</w:t>
            </w:r>
          </w:p>
        </w:tc>
      </w:tr>
      <w:tr w:rsidR="00E93F1F" w:rsidRPr="00E93F1F" w14:paraId="310947BB" w14:textId="77777777" w:rsidTr="00906FFB">
        <w:tc>
          <w:tcPr>
            <w:tcW w:w="320" w:type="pct"/>
            <w:vAlign w:val="center"/>
          </w:tcPr>
          <w:p w14:paraId="335DA6B4" w14:textId="0B5244BD" w:rsidR="00E93F1F" w:rsidRPr="00E93F1F" w:rsidRDefault="00192588" w:rsidP="001925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80" w:type="pct"/>
            <w:vAlign w:val="center"/>
          </w:tcPr>
          <w:p w14:paraId="2AD10DC0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Nazwa organizacji / instytucji</w:t>
            </w:r>
          </w:p>
        </w:tc>
      </w:tr>
      <w:tr w:rsidR="00E93F1F" w:rsidRPr="00E93F1F" w14:paraId="4AF470ED" w14:textId="77777777" w:rsidTr="00906FFB">
        <w:tc>
          <w:tcPr>
            <w:tcW w:w="320" w:type="pct"/>
            <w:vAlign w:val="center"/>
          </w:tcPr>
          <w:p w14:paraId="4C11A7A0" w14:textId="6E23C4D9" w:rsidR="00E93F1F" w:rsidRPr="00E93F1F" w:rsidRDefault="00192588" w:rsidP="001925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680" w:type="pct"/>
            <w:vAlign w:val="center"/>
          </w:tcPr>
          <w:p w14:paraId="5C588508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Forma prawna</w:t>
            </w:r>
          </w:p>
        </w:tc>
      </w:tr>
      <w:tr w:rsidR="00E93F1F" w:rsidRPr="00E93F1F" w14:paraId="3AED7C3D" w14:textId="77777777" w:rsidTr="00906FFB">
        <w:tc>
          <w:tcPr>
            <w:tcW w:w="320" w:type="pct"/>
            <w:vAlign w:val="center"/>
          </w:tcPr>
          <w:p w14:paraId="1E9D18F4" w14:textId="6D43AFE4" w:rsidR="00E93F1F" w:rsidRPr="00E93F1F" w:rsidRDefault="00192588" w:rsidP="001925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680" w:type="pct"/>
            <w:vAlign w:val="center"/>
          </w:tcPr>
          <w:p w14:paraId="0BD30EDA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Forma własności</w:t>
            </w:r>
          </w:p>
        </w:tc>
      </w:tr>
      <w:tr w:rsidR="00E93F1F" w:rsidRPr="00E93F1F" w14:paraId="06D68771" w14:textId="77777777" w:rsidTr="00906FFB">
        <w:tc>
          <w:tcPr>
            <w:tcW w:w="320" w:type="pct"/>
            <w:vAlign w:val="center"/>
          </w:tcPr>
          <w:p w14:paraId="43C40F18" w14:textId="58BFAFCB" w:rsidR="00E93F1F" w:rsidRPr="00E93F1F" w:rsidRDefault="00192588" w:rsidP="001925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80" w:type="pct"/>
            <w:vAlign w:val="center"/>
          </w:tcPr>
          <w:p w14:paraId="5383EAE0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NIP</w:t>
            </w:r>
          </w:p>
        </w:tc>
      </w:tr>
      <w:tr w:rsidR="00E93F1F" w:rsidRPr="00E93F1F" w14:paraId="185AFCB8" w14:textId="77777777" w:rsidTr="00906FFB">
        <w:tc>
          <w:tcPr>
            <w:tcW w:w="320" w:type="pct"/>
            <w:vAlign w:val="center"/>
          </w:tcPr>
          <w:p w14:paraId="6F16BB63" w14:textId="4CC7E339" w:rsidR="00E93F1F" w:rsidRPr="00E93F1F" w:rsidRDefault="00192588" w:rsidP="001925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80" w:type="pct"/>
            <w:vAlign w:val="center"/>
          </w:tcPr>
          <w:p w14:paraId="561FADCA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REGON</w:t>
            </w:r>
          </w:p>
        </w:tc>
      </w:tr>
      <w:tr w:rsidR="00E93F1F" w:rsidRPr="00E93F1F" w14:paraId="447F51FC" w14:textId="77777777" w:rsidTr="00906FFB">
        <w:tc>
          <w:tcPr>
            <w:tcW w:w="320" w:type="pct"/>
            <w:vAlign w:val="center"/>
          </w:tcPr>
          <w:p w14:paraId="25CD3E3F" w14:textId="2B64F1CD" w:rsidR="00E93F1F" w:rsidRPr="00E93F1F" w:rsidRDefault="00C77756" w:rsidP="00C777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680" w:type="pct"/>
            <w:vAlign w:val="center"/>
          </w:tcPr>
          <w:p w14:paraId="4DD9B60D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siedziby:</w:t>
            </w:r>
          </w:p>
          <w:p w14:paraId="3429EF49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Ulica</w:t>
            </w:r>
          </w:p>
          <w:p w14:paraId="47CD7FD6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Nr budynku</w:t>
            </w:r>
          </w:p>
          <w:p w14:paraId="31AE170D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Nr lokalu</w:t>
            </w:r>
          </w:p>
          <w:p w14:paraId="7EB70D2F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Kod pocztowy</w:t>
            </w:r>
          </w:p>
          <w:p w14:paraId="4F81BE82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Miejscowość</w:t>
            </w:r>
          </w:p>
          <w:p w14:paraId="3F765393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lastRenderedPageBreak/>
              <w:t>Kraj</w:t>
            </w:r>
          </w:p>
          <w:p w14:paraId="3970F9C8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Województwo</w:t>
            </w:r>
          </w:p>
          <w:p w14:paraId="3E2B3D28" w14:textId="77777777" w:rsidR="00E93F1F" w:rsidRPr="00E93F1F" w:rsidRDefault="00E93F1F" w:rsidP="00906FFB">
            <w:pPr>
              <w:ind w:left="1632" w:hanging="993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Powiat</w:t>
            </w:r>
          </w:p>
          <w:p w14:paraId="1BD5F6A8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Gmina</w:t>
            </w:r>
          </w:p>
          <w:p w14:paraId="7A645DAD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Telefon</w:t>
            </w:r>
          </w:p>
          <w:p w14:paraId="776A9D19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Fax</w:t>
            </w:r>
          </w:p>
          <w:p w14:paraId="5019AD9C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poczty elektronicznej</w:t>
            </w:r>
          </w:p>
          <w:p w14:paraId="0426184F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strony www</w:t>
            </w:r>
          </w:p>
        </w:tc>
      </w:tr>
      <w:tr w:rsidR="00E93F1F" w:rsidRPr="00E93F1F" w14:paraId="71862EF8" w14:textId="77777777" w:rsidTr="00906FFB">
        <w:tc>
          <w:tcPr>
            <w:tcW w:w="320" w:type="pct"/>
            <w:vAlign w:val="center"/>
          </w:tcPr>
          <w:p w14:paraId="63790EBB" w14:textId="5A9D151F" w:rsidR="00E93F1F" w:rsidRPr="00E93F1F" w:rsidRDefault="00C77756" w:rsidP="00C777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680" w:type="pct"/>
            <w:vAlign w:val="center"/>
          </w:tcPr>
          <w:p w14:paraId="36370223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Osoba (osoby) uprawniona (uprawnione) do podejmowania decyzji wiążących w imieniu partnera:</w:t>
            </w:r>
          </w:p>
          <w:p w14:paraId="7759C942" w14:textId="77777777" w:rsidR="00E93F1F" w:rsidRPr="00E93F1F" w:rsidRDefault="00E93F1F" w:rsidP="00906FFB">
            <w:pPr>
              <w:ind w:firstLine="639"/>
              <w:rPr>
                <w:sz w:val="10"/>
                <w:szCs w:val="10"/>
              </w:rPr>
            </w:pPr>
            <w:r w:rsidRPr="00E93F1F">
              <w:rPr>
                <w:sz w:val="20"/>
                <w:szCs w:val="20"/>
              </w:rPr>
              <w:t>Imię</w:t>
            </w:r>
          </w:p>
          <w:p w14:paraId="4A8AF34B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Nazwisko</w:t>
            </w:r>
          </w:p>
          <w:p w14:paraId="4FA46A13" w14:textId="77777777" w:rsidR="00E93F1F" w:rsidRPr="00E93F1F" w:rsidRDefault="00E93F1F" w:rsidP="00906FFB">
            <w:pPr>
              <w:ind w:firstLine="639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Stanowisko służbowe</w:t>
            </w:r>
          </w:p>
        </w:tc>
      </w:tr>
      <w:tr w:rsidR="00E93F1F" w:rsidRPr="00E93F1F" w14:paraId="49A97392" w14:textId="77777777" w:rsidTr="00906FFB">
        <w:tc>
          <w:tcPr>
            <w:tcW w:w="320" w:type="pct"/>
            <w:vAlign w:val="center"/>
          </w:tcPr>
          <w:p w14:paraId="43C4D8A7" w14:textId="57402352" w:rsidR="00E93F1F" w:rsidRPr="00E93F1F" w:rsidRDefault="00C77756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680" w:type="pct"/>
            <w:vAlign w:val="center"/>
          </w:tcPr>
          <w:p w14:paraId="71B8628B" w14:textId="77777777" w:rsidR="00E93F1F" w:rsidRPr="00E93F1F" w:rsidRDefault="00E93F1F" w:rsidP="00906FFB">
            <w:pPr>
              <w:spacing w:line="276" w:lineRule="auto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Symbol partnera</w:t>
            </w:r>
          </w:p>
        </w:tc>
      </w:tr>
    </w:tbl>
    <w:p w14:paraId="4F9DA24C" w14:textId="77777777" w:rsidR="00B025EE" w:rsidRPr="00CE6388" w:rsidRDefault="00B025EE" w:rsidP="008B710B">
      <w:pPr>
        <w:spacing w:line="276" w:lineRule="auto"/>
        <w:jc w:val="both"/>
        <w:rPr>
          <w:b/>
          <w:bCs/>
        </w:rPr>
      </w:pPr>
    </w:p>
    <w:p w14:paraId="4DBD03EC" w14:textId="1EF2836F" w:rsidR="00B025EE" w:rsidRPr="00BD6A56" w:rsidRDefault="00B025EE" w:rsidP="008B710B">
      <w:pPr>
        <w:spacing w:line="276" w:lineRule="auto"/>
        <w:jc w:val="both"/>
      </w:pPr>
      <w:r w:rsidRPr="00BD6A56">
        <w:rPr>
          <w:bCs/>
        </w:rPr>
        <w:t xml:space="preserve">Zakres danych osobowych </w:t>
      </w:r>
      <w:r w:rsidRPr="00BD6A56">
        <w:t>pracowników instytucji zaangażowanych w przygotowanie i obsługę projektów oraz we wdrażanie i realizację Programu Operacyjnego Infrastruktura i Środowisko 2014-2020</w:t>
      </w:r>
      <w:r w:rsidR="00576A36">
        <w:t xml:space="preserve"> </w:t>
      </w:r>
      <w:r w:rsidR="00576A36">
        <w:rPr>
          <w:bCs/>
          <w:color w:val="000000"/>
        </w:rPr>
        <w:t>(zakres maksymalny).</w:t>
      </w:r>
    </w:p>
    <w:p w14:paraId="674C576A" w14:textId="77777777" w:rsidR="00B025EE" w:rsidRPr="00CE6388" w:rsidRDefault="00B025EE" w:rsidP="008B710B">
      <w:pPr>
        <w:spacing w:line="360" w:lineRule="auto"/>
        <w:jc w:val="both"/>
        <w:rPr>
          <w:b/>
        </w:rPr>
      </w:pP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6552"/>
      </w:tblGrid>
      <w:tr w:rsidR="00E93F1F" w:rsidRPr="00E93F1F" w14:paraId="4DACD843" w14:textId="77777777" w:rsidTr="00906FFB">
        <w:tc>
          <w:tcPr>
            <w:tcW w:w="331" w:type="pct"/>
          </w:tcPr>
          <w:p w14:paraId="1BD7071D" w14:textId="77777777" w:rsidR="00E93F1F" w:rsidRPr="00E93F1F" w:rsidRDefault="00E93F1F" w:rsidP="00906FFB">
            <w:pPr>
              <w:jc w:val="both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69" w:type="pct"/>
          </w:tcPr>
          <w:p w14:paraId="23389B5C" w14:textId="77777777" w:rsidR="00E93F1F" w:rsidRPr="00E93F1F" w:rsidRDefault="00E93F1F" w:rsidP="00906FFB">
            <w:pPr>
              <w:jc w:val="both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Nazwa</w:t>
            </w:r>
          </w:p>
        </w:tc>
      </w:tr>
      <w:tr w:rsidR="00E93F1F" w:rsidRPr="00E93F1F" w14:paraId="509A98B3" w14:textId="77777777" w:rsidTr="00906FFB">
        <w:tc>
          <w:tcPr>
            <w:tcW w:w="331" w:type="pct"/>
          </w:tcPr>
          <w:p w14:paraId="7AF152E2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</w:p>
        </w:tc>
        <w:tc>
          <w:tcPr>
            <w:tcW w:w="4669" w:type="pct"/>
          </w:tcPr>
          <w:p w14:paraId="1705B26C" w14:textId="77777777" w:rsidR="00E93F1F" w:rsidRPr="00E93F1F" w:rsidRDefault="00E93F1F" w:rsidP="00906FFB">
            <w:pPr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Imię </w:t>
            </w:r>
          </w:p>
        </w:tc>
      </w:tr>
      <w:tr w:rsidR="00E93F1F" w:rsidRPr="00E93F1F" w14:paraId="38D44B99" w14:textId="77777777" w:rsidTr="00906FFB">
        <w:tc>
          <w:tcPr>
            <w:tcW w:w="331" w:type="pct"/>
          </w:tcPr>
          <w:p w14:paraId="55E0DF19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2</w:t>
            </w:r>
          </w:p>
        </w:tc>
        <w:tc>
          <w:tcPr>
            <w:tcW w:w="4669" w:type="pct"/>
          </w:tcPr>
          <w:p w14:paraId="2EDB9448" w14:textId="77777777" w:rsidR="00E93F1F" w:rsidRPr="00E93F1F" w:rsidRDefault="00E93F1F" w:rsidP="00906FFB">
            <w:pPr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Nazwisko</w:t>
            </w:r>
          </w:p>
        </w:tc>
      </w:tr>
      <w:tr w:rsidR="00E93F1F" w:rsidRPr="00E93F1F" w14:paraId="2CC4BEBC" w14:textId="77777777" w:rsidTr="00906FFB">
        <w:tc>
          <w:tcPr>
            <w:tcW w:w="331" w:type="pct"/>
          </w:tcPr>
          <w:p w14:paraId="43650453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3</w:t>
            </w:r>
          </w:p>
        </w:tc>
        <w:tc>
          <w:tcPr>
            <w:tcW w:w="4669" w:type="pct"/>
          </w:tcPr>
          <w:p w14:paraId="1563B288" w14:textId="77777777" w:rsidR="00E93F1F" w:rsidRPr="00E93F1F" w:rsidRDefault="00E93F1F" w:rsidP="00906FFB">
            <w:pPr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Stanowisko służbowe</w:t>
            </w:r>
          </w:p>
        </w:tc>
      </w:tr>
      <w:tr w:rsidR="00E93F1F" w:rsidRPr="00E93F1F" w14:paraId="50D2E59C" w14:textId="77777777" w:rsidTr="00906FFB">
        <w:tc>
          <w:tcPr>
            <w:tcW w:w="331" w:type="pct"/>
          </w:tcPr>
          <w:p w14:paraId="12D5F609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4</w:t>
            </w:r>
          </w:p>
        </w:tc>
        <w:tc>
          <w:tcPr>
            <w:tcW w:w="4669" w:type="pct"/>
          </w:tcPr>
          <w:p w14:paraId="354C728A" w14:textId="77777777" w:rsidR="00E93F1F" w:rsidRPr="00E93F1F" w:rsidRDefault="00E93F1F" w:rsidP="00906FFB">
            <w:pPr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Telefon</w:t>
            </w:r>
          </w:p>
        </w:tc>
      </w:tr>
      <w:tr w:rsidR="00E93F1F" w:rsidRPr="00E93F1F" w14:paraId="3361CC02" w14:textId="77777777" w:rsidTr="00906FFB">
        <w:tc>
          <w:tcPr>
            <w:tcW w:w="331" w:type="pct"/>
          </w:tcPr>
          <w:p w14:paraId="45BF6478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5</w:t>
            </w:r>
          </w:p>
        </w:tc>
        <w:tc>
          <w:tcPr>
            <w:tcW w:w="4669" w:type="pct"/>
          </w:tcPr>
          <w:p w14:paraId="5A7E1E6B" w14:textId="77777777" w:rsidR="00E93F1F" w:rsidRPr="00E93F1F" w:rsidRDefault="00E93F1F" w:rsidP="00906FFB">
            <w:pPr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poczty elektronicznej</w:t>
            </w:r>
          </w:p>
        </w:tc>
      </w:tr>
      <w:tr w:rsidR="00E93F1F" w:rsidRPr="00E93F1F" w14:paraId="43042014" w14:textId="77777777" w:rsidTr="00906FFB">
        <w:tc>
          <w:tcPr>
            <w:tcW w:w="331" w:type="pct"/>
          </w:tcPr>
          <w:p w14:paraId="49DC3A19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6</w:t>
            </w:r>
          </w:p>
        </w:tc>
        <w:tc>
          <w:tcPr>
            <w:tcW w:w="4669" w:type="pct"/>
          </w:tcPr>
          <w:p w14:paraId="20ADB4F7" w14:textId="77777777" w:rsidR="00E93F1F" w:rsidRPr="00E93F1F" w:rsidRDefault="00E93F1F" w:rsidP="00906FFB">
            <w:pPr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Identyfikator / login użytkownika</w:t>
            </w:r>
          </w:p>
        </w:tc>
      </w:tr>
      <w:tr w:rsidR="00E93F1F" w:rsidRPr="00E93F1F" w14:paraId="199288D1" w14:textId="77777777" w:rsidTr="00906FFB">
        <w:tc>
          <w:tcPr>
            <w:tcW w:w="331" w:type="pct"/>
          </w:tcPr>
          <w:p w14:paraId="104F6986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7</w:t>
            </w:r>
          </w:p>
        </w:tc>
        <w:tc>
          <w:tcPr>
            <w:tcW w:w="4669" w:type="pct"/>
          </w:tcPr>
          <w:p w14:paraId="518FED61" w14:textId="77777777" w:rsidR="00E93F1F" w:rsidRPr="00E93F1F" w:rsidRDefault="00E93F1F" w:rsidP="00906FFB">
            <w:pPr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Rodzaj użytkownika</w:t>
            </w:r>
          </w:p>
        </w:tc>
      </w:tr>
      <w:tr w:rsidR="00E93F1F" w:rsidRPr="00E93F1F" w14:paraId="2C228A76" w14:textId="77777777" w:rsidTr="00906FFB">
        <w:tc>
          <w:tcPr>
            <w:tcW w:w="331" w:type="pct"/>
          </w:tcPr>
          <w:p w14:paraId="259786F4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8</w:t>
            </w:r>
          </w:p>
        </w:tc>
        <w:tc>
          <w:tcPr>
            <w:tcW w:w="4669" w:type="pct"/>
          </w:tcPr>
          <w:p w14:paraId="41210DFD" w14:textId="77777777" w:rsidR="00E93F1F" w:rsidRPr="00E93F1F" w:rsidRDefault="00E93F1F" w:rsidP="00906FFB">
            <w:pPr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Miejsce pracy </w:t>
            </w:r>
          </w:p>
        </w:tc>
      </w:tr>
      <w:tr w:rsidR="00E93F1F" w:rsidRPr="00E93F1F" w14:paraId="521D0075" w14:textId="77777777" w:rsidTr="00906FFB">
        <w:tc>
          <w:tcPr>
            <w:tcW w:w="331" w:type="pct"/>
          </w:tcPr>
          <w:p w14:paraId="4426ABC1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9</w:t>
            </w:r>
          </w:p>
        </w:tc>
        <w:tc>
          <w:tcPr>
            <w:tcW w:w="4669" w:type="pct"/>
          </w:tcPr>
          <w:p w14:paraId="1A97F19E" w14:textId="77777777" w:rsidR="00E93F1F" w:rsidRPr="00E93F1F" w:rsidRDefault="00E93F1F" w:rsidP="00906FFB">
            <w:pPr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Nazwa wnioskodawcy / beneficjenta</w:t>
            </w:r>
          </w:p>
        </w:tc>
      </w:tr>
    </w:tbl>
    <w:p w14:paraId="372F1061" w14:textId="77777777" w:rsidR="00B025EE" w:rsidRPr="00CE6388" w:rsidRDefault="00B025EE" w:rsidP="008B710B">
      <w:pPr>
        <w:jc w:val="both"/>
        <w:rPr>
          <w:b/>
        </w:rPr>
      </w:pPr>
    </w:p>
    <w:p w14:paraId="073BFAA8" w14:textId="671ABD68" w:rsidR="00B025EE" w:rsidRPr="00BD6A56" w:rsidRDefault="00B025EE" w:rsidP="008B710B">
      <w:pPr>
        <w:spacing w:line="276" w:lineRule="auto"/>
        <w:jc w:val="both"/>
        <w:rPr>
          <w:bCs/>
        </w:rPr>
      </w:pPr>
      <w:r w:rsidRPr="00BD6A56">
        <w:rPr>
          <w:bCs/>
        </w:rPr>
        <w:t>Zakres danych osobowych p</w:t>
      </w:r>
      <w:r w:rsidRPr="00BD6A56">
        <w:t>ersonelu projektu i uczestników komisji przetargowych</w:t>
      </w:r>
      <w:r w:rsidR="00576A36">
        <w:t xml:space="preserve"> </w:t>
      </w:r>
      <w:r w:rsidR="00576A36">
        <w:rPr>
          <w:bCs/>
          <w:color w:val="000000"/>
        </w:rPr>
        <w:t>(zakres maksymalny)</w:t>
      </w:r>
    </w:p>
    <w:p w14:paraId="477BC3EC" w14:textId="77777777" w:rsidR="00B025EE" w:rsidRPr="00CE6388" w:rsidRDefault="00B025EE" w:rsidP="008B710B">
      <w:pPr>
        <w:jc w:val="both"/>
        <w:rPr>
          <w:b/>
        </w:rPr>
      </w:pP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6552"/>
      </w:tblGrid>
      <w:tr w:rsidR="00E93F1F" w:rsidRPr="00F34C39" w14:paraId="7DB74FB9" w14:textId="77777777" w:rsidTr="00906FFB">
        <w:tc>
          <w:tcPr>
            <w:tcW w:w="331" w:type="pct"/>
          </w:tcPr>
          <w:p w14:paraId="25F3110A" w14:textId="77777777" w:rsidR="00E93F1F" w:rsidRPr="00F34C39" w:rsidRDefault="00E93F1F" w:rsidP="00906F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4C3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669" w:type="pct"/>
          </w:tcPr>
          <w:p w14:paraId="78E17E4D" w14:textId="77777777" w:rsidR="00E93F1F" w:rsidRPr="00F34C39" w:rsidRDefault="00E93F1F" w:rsidP="00906F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4C3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93F1F" w:rsidRPr="00F34C39" w14:paraId="0CFB5D1A" w14:textId="77777777" w:rsidTr="00906FFB">
        <w:tc>
          <w:tcPr>
            <w:tcW w:w="331" w:type="pct"/>
          </w:tcPr>
          <w:p w14:paraId="7C7A60DE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69" w:type="pct"/>
          </w:tcPr>
          <w:p w14:paraId="7DE31DCE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</w:tc>
      </w:tr>
      <w:tr w:rsidR="00E93F1F" w:rsidRPr="00F34C39" w14:paraId="455CC015" w14:textId="77777777" w:rsidTr="00906FFB">
        <w:tc>
          <w:tcPr>
            <w:tcW w:w="331" w:type="pct"/>
          </w:tcPr>
          <w:p w14:paraId="222F6C43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69" w:type="pct"/>
          </w:tcPr>
          <w:p w14:paraId="10591A90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93F1F" w:rsidRPr="00F34C39" w14:paraId="50AAFD94" w14:textId="77777777" w:rsidTr="00906FFB">
        <w:tc>
          <w:tcPr>
            <w:tcW w:w="331" w:type="pct"/>
          </w:tcPr>
          <w:p w14:paraId="1241C132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69" w:type="pct"/>
          </w:tcPr>
          <w:p w14:paraId="7F9D4D4A" w14:textId="77777777" w:rsidR="00E93F1F" w:rsidRPr="00F34C39" w:rsidRDefault="00E93F1F" w:rsidP="00906F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Imiona rodziców</w:t>
            </w:r>
          </w:p>
        </w:tc>
      </w:tr>
      <w:tr w:rsidR="00E93F1F" w:rsidRPr="00F34C39" w14:paraId="299659F3" w14:textId="77777777" w:rsidTr="00906FFB">
        <w:tc>
          <w:tcPr>
            <w:tcW w:w="331" w:type="pct"/>
          </w:tcPr>
          <w:p w14:paraId="4ACEED9B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69" w:type="pct"/>
          </w:tcPr>
          <w:p w14:paraId="7F7E4126" w14:textId="77777777" w:rsidR="00E93F1F" w:rsidRPr="00F34C39" w:rsidRDefault="00E93F1F" w:rsidP="00906F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</w:tr>
      <w:tr w:rsidR="00E93F1F" w:rsidRPr="00F34C39" w14:paraId="1A487E23" w14:textId="77777777" w:rsidTr="00906FFB">
        <w:tc>
          <w:tcPr>
            <w:tcW w:w="331" w:type="pct"/>
          </w:tcPr>
          <w:p w14:paraId="08057E98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69" w:type="pct"/>
          </w:tcPr>
          <w:p w14:paraId="55D6535A" w14:textId="77777777" w:rsidR="00E93F1F" w:rsidRPr="00F34C39" w:rsidRDefault="00E93F1F" w:rsidP="00906F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Miejsce urodzenia</w:t>
            </w:r>
          </w:p>
        </w:tc>
      </w:tr>
      <w:tr w:rsidR="00E93F1F" w:rsidRPr="00F34C39" w14:paraId="79F838E5" w14:textId="77777777" w:rsidTr="00906FFB">
        <w:tc>
          <w:tcPr>
            <w:tcW w:w="331" w:type="pct"/>
          </w:tcPr>
          <w:p w14:paraId="6A1BC168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69" w:type="pct"/>
          </w:tcPr>
          <w:p w14:paraId="45D79191" w14:textId="77777777" w:rsidR="00E93F1F" w:rsidRPr="00F34C39" w:rsidRDefault="00E93F1F" w:rsidP="00906F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Adres zamieszkania lub pobytu</w:t>
            </w:r>
          </w:p>
        </w:tc>
      </w:tr>
      <w:tr w:rsidR="00E93F1F" w:rsidRPr="00F34C39" w14:paraId="5FBC7BBB" w14:textId="77777777" w:rsidTr="00906FFB">
        <w:tc>
          <w:tcPr>
            <w:tcW w:w="331" w:type="pct"/>
          </w:tcPr>
          <w:p w14:paraId="42ABA57F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69" w:type="pct"/>
          </w:tcPr>
          <w:p w14:paraId="4DF8E02A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 xml:space="preserve">Kraj </w:t>
            </w:r>
          </w:p>
        </w:tc>
      </w:tr>
      <w:tr w:rsidR="00E93F1F" w:rsidRPr="00F34C39" w14:paraId="402F33BE" w14:textId="77777777" w:rsidTr="00906FFB">
        <w:tc>
          <w:tcPr>
            <w:tcW w:w="331" w:type="pct"/>
          </w:tcPr>
          <w:p w14:paraId="5CE391EB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69" w:type="pct"/>
          </w:tcPr>
          <w:p w14:paraId="2161CE2C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 xml:space="preserve"> Telefon</w:t>
            </w:r>
          </w:p>
        </w:tc>
      </w:tr>
      <w:tr w:rsidR="00E93F1F" w:rsidRPr="00F34C39" w14:paraId="2A3B8475" w14:textId="77777777" w:rsidTr="00906FFB">
        <w:tc>
          <w:tcPr>
            <w:tcW w:w="331" w:type="pct"/>
          </w:tcPr>
          <w:p w14:paraId="6DE0DDFB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669" w:type="pct"/>
          </w:tcPr>
          <w:p w14:paraId="66B0DDD8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93F1F" w:rsidRPr="00F34C39" w14:paraId="78FEA2A8" w14:textId="77777777" w:rsidTr="00906FFB">
        <w:tc>
          <w:tcPr>
            <w:tcW w:w="331" w:type="pct"/>
          </w:tcPr>
          <w:p w14:paraId="48553FF0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669" w:type="pct"/>
          </w:tcPr>
          <w:p w14:paraId="0982C650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Forma zaangażowania w projekcie</w:t>
            </w:r>
          </w:p>
        </w:tc>
      </w:tr>
      <w:tr w:rsidR="00E93F1F" w:rsidRPr="00F34C39" w14:paraId="78283F51" w14:textId="77777777" w:rsidTr="00906FFB">
        <w:tc>
          <w:tcPr>
            <w:tcW w:w="331" w:type="pct"/>
          </w:tcPr>
          <w:p w14:paraId="5BB2FEB1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69" w:type="pct"/>
          </w:tcPr>
          <w:p w14:paraId="7CE1A949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Okres zaangażowania osoby w projekcie</w:t>
            </w:r>
          </w:p>
        </w:tc>
      </w:tr>
      <w:tr w:rsidR="00E93F1F" w:rsidRPr="00F34C39" w14:paraId="2B4BA375" w14:textId="77777777" w:rsidTr="00906FFB">
        <w:tc>
          <w:tcPr>
            <w:tcW w:w="331" w:type="pct"/>
          </w:tcPr>
          <w:p w14:paraId="3B11F28C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69" w:type="pct"/>
          </w:tcPr>
          <w:p w14:paraId="3A92C2E5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93F1F" w:rsidRPr="00F34C39" w14:paraId="67EB207F" w14:textId="77777777" w:rsidTr="00906FFB">
        <w:tc>
          <w:tcPr>
            <w:tcW w:w="331" w:type="pct"/>
          </w:tcPr>
          <w:p w14:paraId="0FCA984C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69" w:type="pct"/>
          </w:tcPr>
          <w:p w14:paraId="6A415873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E93F1F" w:rsidRPr="00F34C39" w14:paraId="60C0E2C8" w14:textId="77777777" w:rsidTr="00906FFB">
        <w:tc>
          <w:tcPr>
            <w:tcW w:w="331" w:type="pct"/>
          </w:tcPr>
          <w:p w14:paraId="424A977B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69" w:type="pct"/>
          </w:tcPr>
          <w:p w14:paraId="42A22060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Stanowisko służbowe</w:t>
            </w:r>
          </w:p>
        </w:tc>
      </w:tr>
      <w:tr w:rsidR="00E93F1F" w:rsidRPr="00F34C39" w14:paraId="705AE399" w14:textId="77777777" w:rsidTr="00906FFB">
        <w:tc>
          <w:tcPr>
            <w:tcW w:w="331" w:type="pct"/>
          </w:tcPr>
          <w:p w14:paraId="62C8FFAD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69" w:type="pct"/>
          </w:tcPr>
          <w:p w14:paraId="540574B3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93F1F" w:rsidRPr="00F34C39" w14:paraId="42A112A1" w14:textId="77777777" w:rsidTr="00906FFB">
        <w:tc>
          <w:tcPr>
            <w:tcW w:w="331" w:type="pct"/>
          </w:tcPr>
          <w:p w14:paraId="69DA45FD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69" w:type="pct"/>
          </w:tcPr>
          <w:p w14:paraId="75BBD9D7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Zawód</w:t>
            </w:r>
          </w:p>
        </w:tc>
      </w:tr>
      <w:tr w:rsidR="00E93F1F" w:rsidRPr="00F34C39" w14:paraId="688C4852" w14:textId="77777777" w:rsidTr="00906FFB">
        <w:tc>
          <w:tcPr>
            <w:tcW w:w="331" w:type="pct"/>
          </w:tcPr>
          <w:p w14:paraId="38547857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69" w:type="pct"/>
          </w:tcPr>
          <w:p w14:paraId="1B9970E2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93F1F" w:rsidRPr="00F34C39" w14:paraId="19F655BE" w14:textId="77777777" w:rsidTr="00906FFB">
        <w:tc>
          <w:tcPr>
            <w:tcW w:w="331" w:type="pct"/>
          </w:tcPr>
          <w:p w14:paraId="68BF50CC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69" w:type="pct"/>
          </w:tcPr>
          <w:p w14:paraId="0E8B883D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Seria i numer dowodu osobistego</w:t>
            </w:r>
          </w:p>
        </w:tc>
      </w:tr>
      <w:tr w:rsidR="00E93F1F" w:rsidRPr="00F34C39" w14:paraId="1DFD3D9A" w14:textId="77777777" w:rsidTr="00906FFB">
        <w:tc>
          <w:tcPr>
            <w:tcW w:w="331" w:type="pct"/>
          </w:tcPr>
          <w:p w14:paraId="1A441BBD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669" w:type="pct"/>
          </w:tcPr>
          <w:p w14:paraId="41E8E09A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 xml:space="preserve">Nr rachunku bankowego </w:t>
            </w:r>
          </w:p>
        </w:tc>
      </w:tr>
      <w:tr w:rsidR="00E93F1F" w:rsidRPr="00F34C39" w14:paraId="112C1CBB" w14:textId="77777777" w:rsidTr="00906FFB">
        <w:tc>
          <w:tcPr>
            <w:tcW w:w="331" w:type="pct"/>
          </w:tcPr>
          <w:p w14:paraId="173105A1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669" w:type="pct"/>
          </w:tcPr>
          <w:p w14:paraId="4EB1AC4E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Wysokość wynagrodzenia</w:t>
            </w:r>
          </w:p>
        </w:tc>
      </w:tr>
    </w:tbl>
    <w:p w14:paraId="7218123E" w14:textId="77777777" w:rsidR="00B025EE" w:rsidRPr="00CE6388" w:rsidRDefault="00B025EE" w:rsidP="008B710B">
      <w:pPr>
        <w:spacing w:line="360" w:lineRule="auto"/>
        <w:jc w:val="both"/>
        <w:rPr>
          <w:b/>
        </w:rPr>
      </w:pPr>
    </w:p>
    <w:p w14:paraId="2080C8BD" w14:textId="5EC1A4D3" w:rsidR="00B025EE" w:rsidRPr="00BD6A56" w:rsidRDefault="00B025EE" w:rsidP="008B710B">
      <w:pPr>
        <w:spacing w:line="276" w:lineRule="auto"/>
        <w:ind w:right="-142"/>
        <w:jc w:val="both"/>
      </w:pPr>
      <w:r w:rsidRPr="00BD6A56">
        <w:t xml:space="preserve">Zakres danych osobowych oferentów i wykonawców realizujących umowy o zamówienia publiczne </w:t>
      </w:r>
      <w:r w:rsidR="00576A36">
        <w:rPr>
          <w:bCs/>
          <w:color w:val="000000"/>
        </w:rPr>
        <w:t>(zakres maksymalny)</w:t>
      </w:r>
    </w:p>
    <w:p w14:paraId="68CC3D3F" w14:textId="77777777" w:rsidR="00E93F1F" w:rsidRPr="00CE6388" w:rsidRDefault="00E93F1F" w:rsidP="008B710B">
      <w:pPr>
        <w:spacing w:line="276" w:lineRule="auto"/>
        <w:ind w:right="-142"/>
        <w:jc w:val="both"/>
        <w:rPr>
          <w:b/>
        </w:rPr>
      </w:pP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6552"/>
      </w:tblGrid>
      <w:tr w:rsidR="00E93F1F" w:rsidRPr="00F34C39" w14:paraId="749CB491" w14:textId="77777777" w:rsidTr="00906FFB">
        <w:tc>
          <w:tcPr>
            <w:tcW w:w="331" w:type="pct"/>
          </w:tcPr>
          <w:p w14:paraId="218B967E" w14:textId="77777777" w:rsidR="00E93F1F" w:rsidRPr="00F34C39" w:rsidRDefault="00E93F1F" w:rsidP="00906F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4C39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669" w:type="pct"/>
          </w:tcPr>
          <w:p w14:paraId="0319173A" w14:textId="77777777" w:rsidR="00E93F1F" w:rsidRPr="00F34C39" w:rsidRDefault="00E93F1F" w:rsidP="00906F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4C3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93F1F" w:rsidRPr="00F34C39" w14:paraId="63913BBB" w14:textId="77777777" w:rsidTr="00906FFB">
        <w:tc>
          <w:tcPr>
            <w:tcW w:w="331" w:type="pct"/>
          </w:tcPr>
          <w:p w14:paraId="3AC8127B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69" w:type="pct"/>
          </w:tcPr>
          <w:p w14:paraId="2879CBEE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 xml:space="preserve">Nazwa oferenta / wykonawcy </w:t>
            </w:r>
          </w:p>
        </w:tc>
      </w:tr>
      <w:tr w:rsidR="00E93F1F" w:rsidRPr="00F34C39" w14:paraId="0BF30FA1" w14:textId="77777777" w:rsidTr="00906FFB">
        <w:tc>
          <w:tcPr>
            <w:tcW w:w="331" w:type="pct"/>
          </w:tcPr>
          <w:p w14:paraId="55AD5FB5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69" w:type="pct"/>
          </w:tcPr>
          <w:p w14:paraId="773D765F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 xml:space="preserve">Kraj </w:t>
            </w:r>
          </w:p>
        </w:tc>
      </w:tr>
      <w:tr w:rsidR="00E93F1F" w:rsidRPr="00F34C39" w14:paraId="1DC8C50F" w14:textId="77777777" w:rsidTr="00906FFB">
        <w:tc>
          <w:tcPr>
            <w:tcW w:w="331" w:type="pct"/>
          </w:tcPr>
          <w:p w14:paraId="06AB435F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69" w:type="pct"/>
          </w:tcPr>
          <w:p w14:paraId="7344499B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NIP oferenta / wykonawcy (jeśli dotyczy)</w:t>
            </w:r>
          </w:p>
        </w:tc>
      </w:tr>
      <w:tr w:rsidR="00E93F1F" w:rsidRPr="00F34C39" w14:paraId="2005EA0E" w14:textId="77777777" w:rsidTr="00906FFB">
        <w:tc>
          <w:tcPr>
            <w:tcW w:w="331" w:type="pct"/>
          </w:tcPr>
          <w:p w14:paraId="3A3C8CC4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69" w:type="pct"/>
          </w:tcPr>
          <w:p w14:paraId="3FF11D82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</w:tc>
      </w:tr>
      <w:tr w:rsidR="00E93F1F" w:rsidRPr="00F34C39" w14:paraId="6F7CFA5F" w14:textId="77777777" w:rsidTr="00906FFB">
        <w:tc>
          <w:tcPr>
            <w:tcW w:w="331" w:type="pct"/>
          </w:tcPr>
          <w:p w14:paraId="1DF0EF28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69" w:type="pct"/>
          </w:tcPr>
          <w:p w14:paraId="3F13A3BA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93F1F" w:rsidRPr="00F34C39" w14:paraId="68A3807D" w14:textId="77777777" w:rsidTr="00906FFB">
        <w:tc>
          <w:tcPr>
            <w:tcW w:w="331" w:type="pct"/>
          </w:tcPr>
          <w:p w14:paraId="289E0C9E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69" w:type="pct"/>
          </w:tcPr>
          <w:p w14:paraId="5256D7D9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Imiona rodziców</w:t>
            </w:r>
          </w:p>
        </w:tc>
      </w:tr>
      <w:tr w:rsidR="00E93F1F" w:rsidRPr="00F34C39" w14:paraId="1D517E6A" w14:textId="77777777" w:rsidTr="00906FFB">
        <w:tc>
          <w:tcPr>
            <w:tcW w:w="331" w:type="pct"/>
          </w:tcPr>
          <w:p w14:paraId="63852163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69" w:type="pct"/>
          </w:tcPr>
          <w:p w14:paraId="055EB4FA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</w:tr>
      <w:tr w:rsidR="00E93F1F" w:rsidRPr="00F34C39" w14:paraId="3D61F819" w14:textId="77777777" w:rsidTr="00906FFB">
        <w:tc>
          <w:tcPr>
            <w:tcW w:w="331" w:type="pct"/>
          </w:tcPr>
          <w:p w14:paraId="5A6B66B2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69" w:type="pct"/>
          </w:tcPr>
          <w:p w14:paraId="654FB1B9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Miejsce urodzenia</w:t>
            </w:r>
          </w:p>
        </w:tc>
      </w:tr>
      <w:tr w:rsidR="00E93F1F" w:rsidRPr="00F34C39" w14:paraId="5CB48D12" w14:textId="77777777" w:rsidTr="00906FFB">
        <w:tc>
          <w:tcPr>
            <w:tcW w:w="331" w:type="pct"/>
          </w:tcPr>
          <w:p w14:paraId="7277B484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669" w:type="pct"/>
          </w:tcPr>
          <w:p w14:paraId="75551932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Adres zamieszkania lub pobytu</w:t>
            </w:r>
          </w:p>
        </w:tc>
      </w:tr>
      <w:tr w:rsidR="00E93F1F" w:rsidRPr="00F34C39" w14:paraId="708BA54B" w14:textId="77777777" w:rsidTr="00906FFB">
        <w:tc>
          <w:tcPr>
            <w:tcW w:w="331" w:type="pct"/>
          </w:tcPr>
          <w:p w14:paraId="1594D9C3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69" w:type="pct"/>
          </w:tcPr>
          <w:p w14:paraId="0A72C8BD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E93F1F" w:rsidRPr="00F34C39" w14:paraId="4E9F025B" w14:textId="77777777" w:rsidTr="00906FFB">
        <w:tc>
          <w:tcPr>
            <w:tcW w:w="331" w:type="pct"/>
          </w:tcPr>
          <w:p w14:paraId="385115A6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669" w:type="pct"/>
          </w:tcPr>
          <w:p w14:paraId="19B84E42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93F1F" w:rsidRPr="00F34C39" w14:paraId="4791E770" w14:textId="77777777" w:rsidTr="00906FFB">
        <w:tc>
          <w:tcPr>
            <w:tcW w:w="331" w:type="pct"/>
          </w:tcPr>
          <w:p w14:paraId="452A48BB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669" w:type="pct"/>
          </w:tcPr>
          <w:p w14:paraId="02350873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93F1F" w:rsidRPr="00F34C39" w14:paraId="6E9A5BF6" w14:textId="77777777" w:rsidTr="00906FFB">
        <w:tc>
          <w:tcPr>
            <w:tcW w:w="331" w:type="pct"/>
          </w:tcPr>
          <w:p w14:paraId="43688E5A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669" w:type="pct"/>
          </w:tcPr>
          <w:p w14:paraId="1D29FB4C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Zawód</w:t>
            </w:r>
          </w:p>
        </w:tc>
      </w:tr>
      <w:tr w:rsidR="00E93F1F" w:rsidRPr="00F34C39" w14:paraId="152504FB" w14:textId="77777777" w:rsidTr="00906FFB">
        <w:tc>
          <w:tcPr>
            <w:tcW w:w="331" w:type="pct"/>
          </w:tcPr>
          <w:p w14:paraId="32C6E5E7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669" w:type="pct"/>
          </w:tcPr>
          <w:p w14:paraId="136E9A60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93F1F" w:rsidRPr="00F34C39" w14:paraId="34309C3C" w14:textId="77777777" w:rsidTr="00906FFB">
        <w:tc>
          <w:tcPr>
            <w:tcW w:w="331" w:type="pct"/>
          </w:tcPr>
          <w:p w14:paraId="483CDC30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669" w:type="pct"/>
          </w:tcPr>
          <w:p w14:paraId="61D7F075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Seria i numer dowodu osobistego</w:t>
            </w:r>
          </w:p>
        </w:tc>
      </w:tr>
      <w:tr w:rsidR="00E93F1F" w:rsidRPr="00F34C39" w14:paraId="3F563216" w14:textId="77777777" w:rsidTr="00906FFB">
        <w:tc>
          <w:tcPr>
            <w:tcW w:w="331" w:type="pct"/>
          </w:tcPr>
          <w:p w14:paraId="47E67A92" w14:textId="77777777" w:rsidR="00E93F1F" w:rsidRPr="00F34C39" w:rsidRDefault="00E93F1F" w:rsidP="00906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669" w:type="pct"/>
          </w:tcPr>
          <w:p w14:paraId="6FF90588" w14:textId="77777777" w:rsidR="00E93F1F" w:rsidRPr="00F34C39" w:rsidRDefault="00E93F1F" w:rsidP="00906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Nr rachunku bankowego</w:t>
            </w:r>
          </w:p>
        </w:tc>
      </w:tr>
    </w:tbl>
    <w:p w14:paraId="32766068" w14:textId="77777777" w:rsidR="00B025EE" w:rsidRPr="00CE6388" w:rsidRDefault="00B025EE" w:rsidP="008B710B">
      <w:pPr>
        <w:jc w:val="both"/>
        <w:rPr>
          <w:b/>
        </w:rPr>
      </w:pPr>
    </w:p>
    <w:p w14:paraId="025D37F2" w14:textId="58A8A400" w:rsidR="00B025EE" w:rsidRPr="00BD6A56" w:rsidRDefault="00B025EE" w:rsidP="008B710B">
      <w:pPr>
        <w:spacing w:line="276" w:lineRule="auto"/>
        <w:jc w:val="both"/>
      </w:pPr>
      <w:r w:rsidRPr="00BD6A56">
        <w:t xml:space="preserve">Zakres danych osobowych </w:t>
      </w:r>
      <w:r w:rsidRPr="00BD6A56">
        <w:rPr>
          <w:snapToGrid w:val="0"/>
        </w:rPr>
        <w:t xml:space="preserve">uczestników </w:t>
      </w:r>
      <w:r w:rsidR="00E93F1F" w:rsidRPr="00BD6A56">
        <w:rPr>
          <w:snapToGrid w:val="0"/>
        </w:rPr>
        <w:t xml:space="preserve">grup roboczych oraz </w:t>
      </w:r>
      <w:r w:rsidRPr="00BD6A56">
        <w:rPr>
          <w:snapToGrid w:val="0"/>
        </w:rPr>
        <w:t xml:space="preserve">szkoleń, konkursów, konferencji i innych wydarzeń o charakterze informacyjnym czy promocyjnym w zakresie realizacji projektów </w:t>
      </w:r>
      <w:r w:rsidRPr="00BD6A56">
        <w:t>w ramach Programu Operacyjnego Infrastruktura i Środowisko 2014-2020</w:t>
      </w:r>
      <w:r w:rsidR="00576A36">
        <w:t xml:space="preserve"> </w:t>
      </w:r>
      <w:r w:rsidR="00576A36">
        <w:rPr>
          <w:bCs/>
          <w:color w:val="000000"/>
        </w:rPr>
        <w:t>(zakres maksymalny)</w:t>
      </w:r>
    </w:p>
    <w:p w14:paraId="4D38014D" w14:textId="77777777" w:rsidR="00B025EE" w:rsidRPr="00CE6388" w:rsidRDefault="00B025EE" w:rsidP="008B710B">
      <w:pPr>
        <w:spacing w:line="360" w:lineRule="auto"/>
        <w:jc w:val="both"/>
        <w:rPr>
          <w:b/>
        </w:rPr>
      </w:pP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6521"/>
      </w:tblGrid>
      <w:tr w:rsidR="00E93F1F" w:rsidRPr="00E93F1F" w14:paraId="12705AF8" w14:textId="77777777" w:rsidTr="00906FFB">
        <w:trPr>
          <w:trHeight w:val="201"/>
        </w:trPr>
        <w:tc>
          <w:tcPr>
            <w:tcW w:w="353" w:type="pct"/>
            <w:vAlign w:val="center"/>
          </w:tcPr>
          <w:p w14:paraId="70E8EA87" w14:textId="77777777" w:rsidR="00E93F1F" w:rsidRPr="00E93F1F" w:rsidRDefault="00E93F1F" w:rsidP="00906FFB">
            <w:pPr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47" w:type="pct"/>
            <w:vAlign w:val="center"/>
          </w:tcPr>
          <w:p w14:paraId="327A21D3" w14:textId="77777777" w:rsidR="00E93F1F" w:rsidRPr="00E93F1F" w:rsidRDefault="00E93F1F" w:rsidP="00906FFB">
            <w:pPr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Nazwa</w:t>
            </w:r>
          </w:p>
        </w:tc>
      </w:tr>
      <w:tr w:rsidR="00E93F1F" w:rsidRPr="00E93F1F" w14:paraId="3D7D0F5B" w14:textId="77777777" w:rsidTr="00906FFB">
        <w:trPr>
          <w:trHeight w:val="201"/>
        </w:trPr>
        <w:tc>
          <w:tcPr>
            <w:tcW w:w="353" w:type="pct"/>
            <w:vAlign w:val="center"/>
          </w:tcPr>
          <w:p w14:paraId="7B5EA239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</w:p>
        </w:tc>
        <w:tc>
          <w:tcPr>
            <w:tcW w:w="4647" w:type="pct"/>
            <w:vAlign w:val="center"/>
          </w:tcPr>
          <w:p w14:paraId="78826581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Imię</w:t>
            </w:r>
          </w:p>
        </w:tc>
      </w:tr>
      <w:tr w:rsidR="00E93F1F" w:rsidRPr="00E93F1F" w14:paraId="099BE4F9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01C2FBE4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2</w:t>
            </w:r>
          </w:p>
        </w:tc>
        <w:tc>
          <w:tcPr>
            <w:tcW w:w="4647" w:type="pct"/>
            <w:vAlign w:val="center"/>
          </w:tcPr>
          <w:p w14:paraId="30460789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Nazwisko</w:t>
            </w:r>
          </w:p>
        </w:tc>
      </w:tr>
      <w:tr w:rsidR="00E93F1F" w:rsidRPr="00E93F1F" w14:paraId="19AFC267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3CABD28A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3</w:t>
            </w:r>
          </w:p>
        </w:tc>
        <w:tc>
          <w:tcPr>
            <w:tcW w:w="4647" w:type="pct"/>
            <w:vAlign w:val="center"/>
          </w:tcPr>
          <w:p w14:paraId="26B8C6CF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Nazwa instytucji / organizacji</w:t>
            </w:r>
          </w:p>
        </w:tc>
      </w:tr>
      <w:tr w:rsidR="00E93F1F" w:rsidRPr="00E93F1F" w14:paraId="51B59000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06C19CAC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4</w:t>
            </w:r>
          </w:p>
        </w:tc>
        <w:tc>
          <w:tcPr>
            <w:tcW w:w="4647" w:type="pct"/>
            <w:vAlign w:val="center"/>
          </w:tcPr>
          <w:p w14:paraId="4CA42F40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instytucji</w:t>
            </w:r>
          </w:p>
        </w:tc>
      </w:tr>
      <w:tr w:rsidR="00E93F1F" w:rsidRPr="00E93F1F" w14:paraId="3D45984A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3D624377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5</w:t>
            </w:r>
          </w:p>
        </w:tc>
        <w:tc>
          <w:tcPr>
            <w:tcW w:w="4647" w:type="pct"/>
            <w:vAlign w:val="center"/>
          </w:tcPr>
          <w:p w14:paraId="7DC3028B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poczty elektronicznej</w:t>
            </w:r>
          </w:p>
        </w:tc>
      </w:tr>
      <w:tr w:rsidR="00E93F1F" w:rsidRPr="00E93F1F" w14:paraId="75FC60F0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31F02A39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6</w:t>
            </w:r>
          </w:p>
        </w:tc>
        <w:tc>
          <w:tcPr>
            <w:tcW w:w="4647" w:type="pct"/>
            <w:vAlign w:val="center"/>
          </w:tcPr>
          <w:p w14:paraId="6590904A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Telefon</w:t>
            </w:r>
          </w:p>
        </w:tc>
      </w:tr>
      <w:tr w:rsidR="00E93F1F" w:rsidRPr="00E93F1F" w14:paraId="4554BE7A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6E1FD344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7</w:t>
            </w:r>
          </w:p>
        </w:tc>
        <w:tc>
          <w:tcPr>
            <w:tcW w:w="4647" w:type="pct"/>
            <w:vAlign w:val="center"/>
          </w:tcPr>
          <w:p w14:paraId="55F8D01D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Miejsce pracy</w:t>
            </w:r>
          </w:p>
        </w:tc>
      </w:tr>
      <w:tr w:rsidR="00E93F1F" w:rsidRPr="00E93F1F" w14:paraId="724FBCEE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5F1C3545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8</w:t>
            </w:r>
          </w:p>
        </w:tc>
        <w:tc>
          <w:tcPr>
            <w:tcW w:w="4647" w:type="pct"/>
            <w:vAlign w:val="center"/>
          </w:tcPr>
          <w:p w14:paraId="583487EF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Stanowisko służbowe</w:t>
            </w:r>
          </w:p>
        </w:tc>
      </w:tr>
      <w:tr w:rsidR="00E93F1F" w:rsidRPr="00E93F1F" w14:paraId="4AB3DB89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780FDFE2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9</w:t>
            </w:r>
          </w:p>
        </w:tc>
        <w:tc>
          <w:tcPr>
            <w:tcW w:w="4647" w:type="pct"/>
            <w:vAlign w:val="center"/>
          </w:tcPr>
          <w:p w14:paraId="140CD0D3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Nr rachunku bankowego</w:t>
            </w:r>
          </w:p>
        </w:tc>
      </w:tr>
      <w:tr w:rsidR="00E93F1F" w:rsidRPr="00E93F1F" w14:paraId="1F51DC7A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70F9E90A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10</w:t>
            </w:r>
          </w:p>
        </w:tc>
        <w:tc>
          <w:tcPr>
            <w:tcW w:w="4647" w:type="pct"/>
            <w:vAlign w:val="center"/>
          </w:tcPr>
          <w:p w14:paraId="3E6E0F68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Specjalne potrzeby</w:t>
            </w:r>
          </w:p>
        </w:tc>
      </w:tr>
      <w:tr w:rsidR="00E93F1F" w:rsidRPr="00E93F1F" w14:paraId="1A6E3015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22840A0A" w14:textId="77777777" w:rsidR="00E93F1F" w:rsidRPr="00E93F1F" w:rsidDel="005F520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11</w:t>
            </w:r>
          </w:p>
        </w:tc>
        <w:tc>
          <w:tcPr>
            <w:tcW w:w="4647" w:type="pct"/>
            <w:vAlign w:val="center"/>
          </w:tcPr>
          <w:p w14:paraId="3E81F3AE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Data urodzenia</w:t>
            </w:r>
          </w:p>
        </w:tc>
      </w:tr>
      <w:tr w:rsidR="00E93F1F" w:rsidRPr="00E93F1F" w14:paraId="46E8CD1B" w14:textId="77777777" w:rsidTr="00906FFB">
        <w:trPr>
          <w:trHeight w:val="211"/>
        </w:trPr>
        <w:tc>
          <w:tcPr>
            <w:tcW w:w="353" w:type="pct"/>
            <w:vAlign w:val="center"/>
          </w:tcPr>
          <w:p w14:paraId="10374F41" w14:textId="77777777" w:rsidR="00E93F1F" w:rsidRPr="00E93F1F" w:rsidRDefault="00E93F1F" w:rsidP="00906FFB">
            <w:pPr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12</w:t>
            </w:r>
          </w:p>
        </w:tc>
        <w:tc>
          <w:tcPr>
            <w:tcW w:w="4647" w:type="pct"/>
            <w:vAlign w:val="center"/>
          </w:tcPr>
          <w:p w14:paraId="34E817E0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Staż pracy</w:t>
            </w:r>
          </w:p>
        </w:tc>
      </w:tr>
    </w:tbl>
    <w:p w14:paraId="1E3ABD2B" w14:textId="77777777" w:rsidR="00B025EE" w:rsidRDefault="00B025EE" w:rsidP="008B710B">
      <w:pPr>
        <w:spacing w:line="276" w:lineRule="auto"/>
        <w:jc w:val="both"/>
        <w:rPr>
          <w:u w:val="single"/>
        </w:rPr>
      </w:pPr>
    </w:p>
    <w:p w14:paraId="4E77E58D" w14:textId="77777777" w:rsidR="00B025EE" w:rsidRDefault="00B025EE" w:rsidP="008B710B">
      <w:pPr>
        <w:spacing w:line="276" w:lineRule="auto"/>
        <w:jc w:val="both"/>
        <w:rPr>
          <w:u w:val="single"/>
        </w:rPr>
      </w:pPr>
    </w:p>
    <w:p w14:paraId="58451DEB" w14:textId="77777777" w:rsidR="006868F6" w:rsidRDefault="006868F6" w:rsidP="008B710B">
      <w:pPr>
        <w:pStyle w:val="CMSHeadL7"/>
        <w:spacing w:after="0" w:line="276" w:lineRule="auto"/>
        <w:ind w:right="159"/>
        <w:jc w:val="both"/>
        <w:rPr>
          <w:sz w:val="24"/>
        </w:rPr>
      </w:pPr>
      <w:r>
        <w:rPr>
          <w:sz w:val="24"/>
        </w:rPr>
        <w:br w:type="page"/>
      </w:r>
    </w:p>
    <w:p w14:paraId="531A9664" w14:textId="77777777" w:rsidR="00E65C4B" w:rsidRDefault="00E65C4B" w:rsidP="008B710B">
      <w:pPr>
        <w:pStyle w:val="CMSHeadL7"/>
        <w:spacing w:after="0" w:line="276" w:lineRule="auto"/>
        <w:ind w:right="159"/>
        <w:jc w:val="both"/>
        <w:rPr>
          <w:b/>
          <w:sz w:val="24"/>
        </w:rPr>
      </w:pPr>
    </w:p>
    <w:p w14:paraId="2656F2AE" w14:textId="061CC066" w:rsidR="00B025EE" w:rsidRPr="00BD6A56" w:rsidRDefault="00D96042" w:rsidP="008B710B">
      <w:pPr>
        <w:pStyle w:val="CMSHeadL7"/>
        <w:spacing w:after="0" w:line="276" w:lineRule="auto"/>
        <w:ind w:right="159"/>
        <w:jc w:val="both"/>
        <w:rPr>
          <w:b/>
          <w:sz w:val="24"/>
        </w:rPr>
      </w:pPr>
      <w:r>
        <w:rPr>
          <w:b/>
          <w:noProof/>
          <w:sz w:val="28"/>
          <w:szCs w:val="20"/>
          <w:lang w:eastAsia="pl-PL"/>
        </w:rPr>
        <w:drawing>
          <wp:inline distT="0" distB="0" distL="0" distR="0" wp14:anchorId="74CF7E55" wp14:editId="28233F29">
            <wp:extent cx="5760720" cy="7518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25EE" w:rsidRPr="00BD6A56">
        <w:rPr>
          <w:b/>
          <w:sz w:val="24"/>
        </w:rPr>
        <w:t xml:space="preserve">Załącznik nr </w:t>
      </w:r>
      <w:del w:id="2" w:author="Ewa Staszkiewicz" w:date="2022-02-11T11:45:00Z">
        <w:r w:rsidDel="00DC11D8">
          <w:rPr>
            <w:b/>
            <w:sz w:val="24"/>
          </w:rPr>
          <w:delText xml:space="preserve">17 </w:delText>
        </w:r>
      </w:del>
      <w:ins w:id="3" w:author="Ewa Staszkiewicz" w:date="2022-02-11T11:45:00Z">
        <w:r w:rsidR="00DC11D8">
          <w:rPr>
            <w:b/>
            <w:sz w:val="24"/>
          </w:rPr>
          <w:t>1</w:t>
        </w:r>
        <w:r w:rsidR="00DC11D8">
          <w:rPr>
            <w:b/>
            <w:sz w:val="24"/>
          </w:rPr>
          <w:t>8</w:t>
        </w:r>
        <w:r w:rsidR="00DC11D8">
          <w:rPr>
            <w:b/>
            <w:sz w:val="24"/>
          </w:rPr>
          <w:t xml:space="preserve"> </w:t>
        </w:r>
      </w:ins>
      <w:r w:rsidR="00BD6A56" w:rsidRPr="00BD6A56">
        <w:rPr>
          <w:b/>
          <w:sz w:val="24"/>
        </w:rPr>
        <w:t>b</w:t>
      </w:r>
      <w:r w:rsidR="00B025EE" w:rsidRPr="00BD6A56">
        <w:rPr>
          <w:b/>
          <w:sz w:val="24"/>
        </w:rPr>
        <w:t>: Zakres danych osobowych powierzonych do przetwarzania w ramach zbioru Centralny system teleinformatyczny wspierający realizację programów operacyjnych</w:t>
      </w:r>
    </w:p>
    <w:p w14:paraId="70A8CBBC" w14:textId="77777777" w:rsidR="00B025EE" w:rsidRPr="00CE6388" w:rsidRDefault="00B025EE" w:rsidP="008B710B">
      <w:pPr>
        <w:spacing w:line="276" w:lineRule="auto"/>
        <w:jc w:val="both"/>
        <w:rPr>
          <w:b/>
        </w:rPr>
      </w:pPr>
    </w:p>
    <w:p w14:paraId="195489AB" w14:textId="63D742EB" w:rsidR="00B025EE" w:rsidRPr="00BD6A56" w:rsidRDefault="00B025EE" w:rsidP="008B710B">
      <w:pPr>
        <w:spacing w:line="276" w:lineRule="auto"/>
        <w:jc w:val="both"/>
        <w:rPr>
          <w:bCs/>
        </w:rPr>
      </w:pPr>
      <w:r w:rsidRPr="00BD6A56">
        <w:rPr>
          <w:bCs/>
        </w:rPr>
        <w:t>Zakres danych osobowych użytkowników Centralnego systemu teleinformatycznego, wnioskodawców, beneficjentów i partnerów</w:t>
      </w:r>
      <w:r w:rsidR="00576A36">
        <w:rPr>
          <w:bCs/>
        </w:rPr>
        <w:t xml:space="preserve"> </w:t>
      </w:r>
      <w:r w:rsidR="00576A36">
        <w:rPr>
          <w:bCs/>
          <w:color w:val="000000"/>
        </w:rPr>
        <w:t>(zakres maksymalny)</w:t>
      </w:r>
    </w:p>
    <w:p w14:paraId="13EDDE3A" w14:textId="77777777" w:rsidR="00E93F1F" w:rsidRPr="00CE6388" w:rsidRDefault="00E93F1F" w:rsidP="008B710B">
      <w:pPr>
        <w:spacing w:line="276" w:lineRule="auto"/>
        <w:jc w:val="both"/>
        <w:rPr>
          <w:b/>
          <w:bCs/>
        </w:rPr>
      </w:pPr>
    </w:p>
    <w:tbl>
      <w:tblPr>
        <w:tblW w:w="3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6718"/>
      </w:tblGrid>
      <w:tr w:rsidR="00E93F1F" w:rsidRPr="00E93F1F" w14:paraId="318CF371" w14:textId="77777777" w:rsidTr="00906FFB">
        <w:tc>
          <w:tcPr>
            <w:tcW w:w="307" w:type="pct"/>
          </w:tcPr>
          <w:p w14:paraId="0E1A4CE7" w14:textId="77777777" w:rsidR="00E93F1F" w:rsidRPr="00E93F1F" w:rsidRDefault="00E93F1F" w:rsidP="00906F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93" w:type="pct"/>
          </w:tcPr>
          <w:p w14:paraId="2204E9E0" w14:textId="77777777" w:rsidR="00E93F1F" w:rsidRPr="00E93F1F" w:rsidRDefault="00E93F1F" w:rsidP="00906FFB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Nazwa</w:t>
            </w:r>
          </w:p>
        </w:tc>
      </w:tr>
      <w:tr w:rsidR="00E93F1F" w:rsidRPr="00E93F1F" w14:paraId="2F219EE8" w14:textId="77777777" w:rsidTr="00906FFB">
        <w:trPr>
          <w:trHeight w:val="614"/>
        </w:trPr>
        <w:tc>
          <w:tcPr>
            <w:tcW w:w="307" w:type="pct"/>
          </w:tcPr>
          <w:p w14:paraId="07641151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93" w:type="pct"/>
            <w:vAlign w:val="center"/>
          </w:tcPr>
          <w:p w14:paraId="24F90D0B" w14:textId="77777777" w:rsidR="00E93F1F" w:rsidRPr="00E93F1F" w:rsidRDefault="00E93F1F" w:rsidP="00906FFB">
            <w:pPr>
              <w:spacing w:line="276" w:lineRule="auto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 xml:space="preserve">Użytkownicy Centralnego system teleinformatycznego </w:t>
            </w:r>
          </w:p>
          <w:p w14:paraId="017636D1" w14:textId="77777777" w:rsidR="00E93F1F" w:rsidRPr="00E93F1F" w:rsidRDefault="00E93F1F" w:rsidP="00906FFB">
            <w:pPr>
              <w:spacing w:line="276" w:lineRule="auto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 xml:space="preserve">ze strony instytucji zaangażowanych w realizację programów </w:t>
            </w:r>
          </w:p>
        </w:tc>
      </w:tr>
      <w:tr w:rsidR="00E93F1F" w:rsidRPr="00E93F1F" w14:paraId="473954A2" w14:textId="77777777" w:rsidTr="00906FFB">
        <w:tc>
          <w:tcPr>
            <w:tcW w:w="307" w:type="pct"/>
          </w:tcPr>
          <w:p w14:paraId="37D9FFDA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</w:p>
        </w:tc>
        <w:tc>
          <w:tcPr>
            <w:tcW w:w="4693" w:type="pct"/>
          </w:tcPr>
          <w:p w14:paraId="41391DCF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Imię</w:t>
            </w:r>
          </w:p>
        </w:tc>
      </w:tr>
      <w:tr w:rsidR="00E93F1F" w:rsidRPr="00E93F1F" w14:paraId="759CEF6D" w14:textId="77777777" w:rsidTr="00906FFB">
        <w:tc>
          <w:tcPr>
            <w:tcW w:w="307" w:type="pct"/>
          </w:tcPr>
          <w:p w14:paraId="7D709ACC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2</w:t>
            </w:r>
          </w:p>
        </w:tc>
        <w:tc>
          <w:tcPr>
            <w:tcW w:w="4693" w:type="pct"/>
          </w:tcPr>
          <w:p w14:paraId="63EF7D0B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Nazwisko</w:t>
            </w:r>
          </w:p>
        </w:tc>
      </w:tr>
      <w:tr w:rsidR="00E93F1F" w:rsidRPr="00E93F1F" w14:paraId="4AC8495D" w14:textId="77777777" w:rsidTr="00906FFB">
        <w:tc>
          <w:tcPr>
            <w:tcW w:w="307" w:type="pct"/>
          </w:tcPr>
          <w:p w14:paraId="209A2009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3</w:t>
            </w:r>
          </w:p>
        </w:tc>
        <w:tc>
          <w:tcPr>
            <w:tcW w:w="4693" w:type="pct"/>
          </w:tcPr>
          <w:p w14:paraId="53CBC16D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Miejsce pracy</w:t>
            </w:r>
          </w:p>
        </w:tc>
      </w:tr>
      <w:tr w:rsidR="00E93F1F" w:rsidRPr="00E93F1F" w14:paraId="00E5617B" w14:textId="77777777" w:rsidTr="00906FFB">
        <w:tc>
          <w:tcPr>
            <w:tcW w:w="307" w:type="pct"/>
          </w:tcPr>
          <w:p w14:paraId="00B35BAA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4</w:t>
            </w:r>
          </w:p>
        </w:tc>
        <w:tc>
          <w:tcPr>
            <w:tcW w:w="4693" w:type="pct"/>
          </w:tcPr>
          <w:p w14:paraId="7BD04B4A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poczty elektronicznej</w:t>
            </w:r>
          </w:p>
        </w:tc>
      </w:tr>
      <w:tr w:rsidR="00E93F1F" w:rsidRPr="00E93F1F" w14:paraId="3BFCE171" w14:textId="77777777" w:rsidTr="00906FFB">
        <w:tc>
          <w:tcPr>
            <w:tcW w:w="307" w:type="pct"/>
          </w:tcPr>
          <w:p w14:paraId="7AD9539E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5</w:t>
            </w:r>
          </w:p>
        </w:tc>
        <w:tc>
          <w:tcPr>
            <w:tcW w:w="4693" w:type="pct"/>
          </w:tcPr>
          <w:p w14:paraId="7E69CD7B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Login</w:t>
            </w:r>
          </w:p>
        </w:tc>
      </w:tr>
      <w:tr w:rsidR="00E93F1F" w:rsidRPr="00E93F1F" w14:paraId="504AD309" w14:textId="77777777" w:rsidTr="00906FFB">
        <w:trPr>
          <w:trHeight w:val="883"/>
        </w:trPr>
        <w:tc>
          <w:tcPr>
            <w:tcW w:w="307" w:type="pct"/>
          </w:tcPr>
          <w:p w14:paraId="6F618C55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93" w:type="pct"/>
            <w:vAlign w:val="center"/>
          </w:tcPr>
          <w:p w14:paraId="0C518262" w14:textId="77777777" w:rsidR="00E93F1F" w:rsidRPr="00E93F1F" w:rsidRDefault="00E93F1F" w:rsidP="00906FFB">
            <w:pPr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 xml:space="preserve">Użytkownicy Centralnego system teleinformatycznego </w:t>
            </w:r>
          </w:p>
          <w:p w14:paraId="2E03937D" w14:textId="77777777" w:rsidR="00E93F1F" w:rsidRPr="00E93F1F" w:rsidRDefault="00E93F1F" w:rsidP="00906FFB">
            <w:pPr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 xml:space="preserve">ze strony beneficjentów / partnerów projektów </w:t>
            </w:r>
          </w:p>
          <w:p w14:paraId="5A3DEA7D" w14:textId="77777777" w:rsidR="00E93F1F" w:rsidRPr="00E93F1F" w:rsidRDefault="00E93F1F" w:rsidP="00906FFB">
            <w:pPr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(osoby uprawnione do podejmowania decyzji wiążących </w:t>
            </w:r>
          </w:p>
          <w:p w14:paraId="1459B393" w14:textId="77777777" w:rsidR="00E93F1F" w:rsidRPr="00E93F1F" w:rsidRDefault="00E93F1F" w:rsidP="00906FFB">
            <w:pPr>
              <w:rPr>
                <w:b/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w imieniu beneficjenta / partnera) </w:t>
            </w:r>
          </w:p>
        </w:tc>
      </w:tr>
      <w:tr w:rsidR="00E93F1F" w:rsidRPr="00E93F1F" w14:paraId="1AD18B6E" w14:textId="77777777" w:rsidTr="00906FFB">
        <w:tc>
          <w:tcPr>
            <w:tcW w:w="307" w:type="pct"/>
          </w:tcPr>
          <w:p w14:paraId="618EE8CB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</w:p>
        </w:tc>
        <w:tc>
          <w:tcPr>
            <w:tcW w:w="4693" w:type="pct"/>
          </w:tcPr>
          <w:p w14:paraId="42859C7F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Imię</w:t>
            </w:r>
          </w:p>
        </w:tc>
      </w:tr>
      <w:tr w:rsidR="00E93F1F" w:rsidRPr="00E93F1F" w14:paraId="601BAAAA" w14:textId="77777777" w:rsidTr="00906FFB">
        <w:tc>
          <w:tcPr>
            <w:tcW w:w="307" w:type="pct"/>
          </w:tcPr>
          <w:p w14:paraId="73DEC5E3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2</w:t>
            </w:r>
          </w:p>
        </w:tc>
        <w:tc>
          <w:tcPr>
            <w:tcW w:w="4693" w:type="pct"/>
          </w:tcPr>
          <w:p w14:paraId="445A87E1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Nazwisko</w:t>
            </w:r>
          </w:p>
        </w:tc>
      </w:tr>
      <w:tr w:rsidR="00E93F1F" w:rsidRPr="00E93F1F" w14:paraId="3311D09D" w14:textId="77777777" w:rsidTr="00906FFB">
        <w:tc>
          <w:tcPr>
            <w:tcW w:w="307" w:type="pct"/>
          </w:tcPr>
          <w:p w14:paraId="206F1320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3</w:t>
            </w:r>
          </w:p>
        </w:tc>
        <w:tc>
          <w:tcPr>
            <w:tcW w:w="4693" w:type="pct"/>
          </w:tcPr>
          <w:p w14:paraId="603D8485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Telefon</w:t>
            </w:r>
          </w:p>
        </w:tc>
      </w:tr>
      <w:tr w:rsidR="00E93F1F" w:rsidRPr="00E93F1F" w14:paraId="29DEAFBD" w14:textId="77777777" w:rsidTr="00906FFB">
        <w:tc>
          <w:tcPr>
            <w:tcW w:w="307" w:type="pct"/>
          </w:tcPr>
          <w:p w14:paraId="4D7CD8E6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4</w:t>
            </w:r>
          </w:p>
        </w:tc>
        <w:tc>
          <w:tcPr>
            <w:tcW w:w="4693" w:type="pct"/>
          </w:tcPr>
          <w:p w14:paraId="4999BC6E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Adres poczty elektronicznej</w:t>
            </w:r>
          </w:p>
        </w:tc>
      </w:tr>
      <w:tr w:rsidR="00E93F1F" w:rsidRPr="00E93F1F" w14:paraId="7357D251" w14:textId="77777777" w:rsidTr="00906FFB">
        <w:tc>
          <w:tcPr>
            <w:tcW w:w="307" w:type="pct"/>
          </w:tcPr>
          <w:p w14:paraId="5F08AF17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5</w:t>
            </w:r>
          </w:p>
        </w:tc>
        <w:tc>
          <w:tcPr>
            <w:tcW w:w="4693" w:type="pct"/>
          </w:tcPr>
          <w:p w14:paraId="6B31DF7E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Kraj </w:t>
            </w:r>
          </w:p>
        </w:tc>
      </w:tr>
      <w:tr w:rsidR="00E93F1F" w:rsidRPr="00E93F1F" w14:paraId="5B2BB5A5" w14:textId="77777777" w:rsidTr="00906FFB">
        <w:tc>
          <w:tcPr>
            <w:tcW w:w="307" w:type="pct"/>
          </w:tcPr>
          <w:p w14:paraId="0B2C5CD9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6</w:t>
            </w:r>
          </w:p>
        </w:tc>
        <w:tc>
          <w:tcPr>
            <w:tcW w:w="4693" w:type="pct"/>
          </w:tcPr>
          <w:p w14:paraId="3FF2A834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PESEL</w:t>
            </w:r>
          </w:p>
        </w:tc>
      </w:tr>
      <w:tr w:rsidR="00E93F1F" w:rsidRPr="00E93F1F" w14:paraId="6793FB61" w14:textId="77777777" w:rsidTr="00906FFB">
        <w:trPr>
          <w:trHeight w:val="29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6437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73AF" w14:textId="77777777" w:rsidR="00E93F1F" w:rsidRPr="00E93F1F" w:rsidRDefault="00E93F1F" w:rsidP="00906FFB">
            <w:pPr>
              <w:spacing w:line="276" w:lineRule="auto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Wnioskodawcy</w:t>
            </w:r>
          </w:p>
        </w:tc>
      </w:tr>
      <w:tr w:rsidR="00E93F1F" w:rsidRPr="00E93F1F" w14:paraId="758192C7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AD5A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2BDC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Nazwa wnioskodawcy </w:t>
            </w:r>
          </w:p>
        </w:tc>
      </w:tr>
      <w:tr w:rsidR="00E93F1F" w:rsidRPr="00E93F1F" w14:paraId="2FDC0377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BFCD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2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D758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Forma prawna</w:t>
            </w:r>
          </w:p>
        </w:tc>
      </w:tr>
      <w:tr w:rsidR="00E93F1F" w:rsidRPr="00E93F1F" w14:paraId="1131416A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C46C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3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350E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Forma własności</w:t>
            </w:r>
          </w:p>
        </w:tc>
      </w:tr>
      <w:tr w:rsidR="00E93F1F" w:rsidRPr="00E93F1F" w14:paraId="56B3CBBA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457E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4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BF47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NIP</w:t>
            </w:r>
          </w:p>
        </w:tc>
      </w:tr>
      <w:tr w:rsidR="00E93F1F" w:rsidRPr="00E93F1F" w14:paraId="3489C632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7C9B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5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1E93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Kraj </w:t>
            </w:r>
          </w:p>
        </w:tc>
      </w:tr>
      <w:tr w:rsidR="00E93F1F" w:rsidRPr="00E93F1F" w14:paraId="213369EF" w14:textId="77777777" w:rsidTr="00906FFB">
        <w:tc>
          <w:tcPr>
            <w:tcW w:w="307" w:type="pct"/>
          </w:tcPr>
          <w:p w14:paraId="24852902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6</w:t>
            </w:r>
          </w:p>
        </w:tc>
        <w:tc>
          <w:tcPr>
            <w:tcW w:w="4693" w:type="pct"/>
          </w:tcPr>
          <w:p w14:paraId="2382F816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Adres: </w:t>
            </w:r>
          </w:p>
          <w:p w14:paraId="72742CF8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Ulica</w:t>
            </w:r>
          </w:p>
          <w:p w14:paraId="6DEE2326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Nr budynku</w:t>
            </w:r>
          </w:p>
          <w:p w14:paraId="63C748C9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Nr lokalu</w:t>
            </w:r>
          </w:p>
          <w:p w14:paraId="6F403B15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Kod pocztowy</w:t>
            </w:r>
          </w:p>
          <w:p w14:paraId="0E277C55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Miejscowość</w:t>
            </w:r>
          </w:p>
          <w:p w14:paraId="1BD98B58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Telefon</w:t>
            </w:r>
          </w:p>
          <w:p w14:paraId="03C366DF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Fax</w:t>
            </w:r>
          </w:p>
          <w:p w14:paraId="7A4E1974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           Adres poczty elektronicznej</w:t>
            </w:r>
          </w:p>
        </w:tc>
      </w:tr>
      <w:tr w:rsidR="00E93F1F" w:rsidRPr="00E93F1F" w14:paraId="60973C06" w14:textId="77777777" w:rsidTr="00906FFB">
        <w:trPr>
          <w:trHeight w:val="34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B3CA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2E8B" w14:textId="77777777" w:rsidR="00E93F1F" w:rsidRPr="00E93F1F" w:rsidRDefault="00E93F1F" w:rsidP="00906FFB">
            <w:pPr>
              <w:spacing w:line="276" w:lineRule="auto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Beneficjenci / Partnerzy</w:t>
            </w:r>
          </w:p>
        </w:tc>
      </w:tr>
      <w:tr w:rsidR="00E93F1F" w:rsidRPr="00E93F1F" w14:paraId="4C06D431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8E7E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4939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Nazwa beneficjenta / partnera</w:t>
            </w:r>
          </w:p>
        </w:tc>
      </w:tr>
      <w:tr w:rsidR="00E93F1F" w:rsidRPr="00E93F1F" w14:paraId="1B33E18C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3664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2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64F5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Forma prawna beneficjenta / partnera</w:t>
            </w:r>
          </w:p>
        </w:tc>
      </w:tr>
      <w:tr w:rsidR="00E93F1F" w:rsidRPr="00E93F1F" w14:paraId="15E3AAE6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89D5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3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7F48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Forma własności</w:t>
            </w:r>
          </w:p>
        </w:tc>
      </w:tr>
      <w:tr w:rsidR="00E93F1F" w:rsidRPr="00E93F1F" w14:paraId="5DED52D7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06CF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4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0818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NIP</w:t>
            </w:r>
          </w:p>
        </w:tc>
      </w:tr>
      <w:tr w:rsidR="00E93F1F" w:rsidRPr="00E93F1F" w14:paraId="1EB873A9" w14:textId="77777777" w:rsidTr="00906FF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DEF0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5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9F6A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REGON</w:t>
            </w:r>
          </w:p>
        </w:tc>
      </w:tr>
      <w:tr w:rsidR="00E93F1F" w:rsidRPr="00E93F1F" w14:paraId="32F0D80F" w14:textId="77777777" w:rsidTr="00906FFB">
        <w:tc>
          <w:tcPr>
            <w:tcW w:w="307" w:type="pct"/>
          </w:tcPr>
          <w:p w14:paraId="2539DF2E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6</w:t>
            </w:r>
          </w:p>
          <w:p w14:paraId="3833B7CF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31F60B5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5CDD7CB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4DC70FE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7E7AFD8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E51B6B3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FDAEAF0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93" w:type="pct"/>
          </w:tcPr>
          <w:p w14:paraId="2C73C10C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lastRenderedPageBreak/>
              <w:t xml:space="preserve">Adres: </w:t>
            </w:r>
          </w:p>
          <w:p w14:paraId="6FC1A440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Ulica</w:t>
            </w:r>
          </w:p>
          <w:p w14:paraId="72C7229C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Nr budynku</w:t>
            </w:r>
          </w:p>
          <w:p w14:paraId="5C87A225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lastRenderedPageBreak/>
              <w:t>Nr lokalu</w:t>
            </w:r>
          </w:p>
          <w:p w14:paraId="5A645FCC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Kod pocztowy</w:t>
            </w:r>
          </w:p>
          <w:p w14:paraId="57BC06B3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Miejscowość</w:t>
            </w:r>
          </w:p>
          <w:p w14:paraId="6359E8F3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Telefon</w:t>
            </w:r>
          </w:p>
          <w:p w14:paraId="0B4AB003" w14:textId="77777777" w:rsidR="00E93F1F" w:rsidRPr="00E93F1F" w:rsidRDefault="00E93F1F" w:rsidP="00906FFB">
            <w:pPr>
              <w:spacing w:line="276" w:lineRule="auto"/>
              <w:ind w:left="1632" w:hanging="993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Fax</w:t>
            </w:r>
          </w:p>
          <w:p w14:paraId="4B4F0E9F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           Adres poczty elektronicznej</w:t>
            </w:r>
          </w:p>
        </w:tc>
      </w:tr>
      <w:tr w:rsidR="00E93F1F" w:rsidRPr="00E93F1F" w14:paraId="6200E4F6" w14:textId="77777777" w:rsidTr="00906FFB">
        <w:tc>
          <w:tcPr>
            <w:tcW w:w="307" w:type="pct"/>
          </w:tcPr>
          <w:p w14:paraId="5C9D794F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693" w:type="pct"/>
          </w:tcPr>
          <w:p w14:paraId="2043BEF1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Kraj</w:t>
            </w:r>
          </w:p>
        </w:tc>
      </w:tr>
      <w:tr w:rsidR="00E93F1F" w:rsidRPr="00E93F1F" w14:paraId="5C662C73" w14:textId="77777777" w:rsidTr="00906FFB">
        <w:tc>
          <w:tcPr>
            <w:tcW w:w="307" w:type="pct"/>
          </w:tcPr>
          <w:p w14:paraId="575CA129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8</w:t>
            </w:r>
          </w:p>
        </w:tc>
        <w:tc>
          <w:tcPr>
            <w:tcW w:w="4693" w:type="pct"/>
          </w:tcPr>
          <w:p w14:paraId="179F7C09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Numer rachunku beneficjenta / odbiorcy</w:t>
            </w:r>
          </w:p>
        </w:tc>
      </w:tr>
    </w:tbl>
    <w:p w14:paraId="5B32281B" w14:textId="77777777" w:rsidR="00B025EE" w:rsidRPr="00CE6388" w:rsidRDefault="00B025EE" w:rsidP="008B710B">
      <w:pPr>
        <w:spacing w:line="360" w:lineRule="auto"/>
        <w:jc w:val="both"/>
        <w:rPr>
          <w:b/>
          <w:bCs/>
        </w:rPr>
      </w:pPr>
    </w:p>
    <w:p w14:paraId="65876C72" w14:textId="2D82D4A2" w:rsidR="00B025EE" w:rsidRPr="00BD6A56" w:rsidRDefault="00B025EE" w:rsidP="008B710B">
      <w:pPr>
        <w:spacing w:line="276" w:lineRule="auto"/>
        <w:jc w:val="both"/>
      </w:pPr>
      <w:r w:rsidRPr="00BD6A56">
        <w:t>Zakres danych osobowych dotyczących personelu projektu</w:t>
      </w:r>
      <w:r w:rsidR="00576A36">
        <w:t xml:space="preserve"> </w:t>
      </w:r>
      <w:r w:rsidR="00576A36">
        <w:rPr>
          <w:bCs/>
          <w:color w:val="000000"/>
        </w:rPr>
        <w:t>(zakres maksymalny)</w:t>
      </w:r>
    </w:p>
    <w:p w14:paraId="5FA44ECE" w14:textId="77777777" w:rsidR="00E93F1F" w:rsidRPr="00CE6388" w:rsidRDefault="00E93F1F" w:rsidP="008B710B">
      <w:pPr>
        <w:spacing w:line="276" w:lineRule="auto"/>
        <w:jc w:val="both"/>
        <w:rPr>
          <w:b/>
        </w:rPr>
      </w:pPr>
    </w:p>
    <w:tbl>
      <w:tblPr>
        <w:tblW w:w="37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6409"/>
      </w:tblGrid>
      <w:tr w:rsidR="00E93F1F" w:rsidRPr="00E93F1F" w14:paraId="036D1D9F" w14:textId="77777777" w:rsidTr="00906FFB">
        <w:tc>
          <w:tcPr>
            <w:tcW w:w="338" w:type="pct"/>
          </w:tcPr>
          <w:p w14:paraId="1A016CE5" w14:textId="77777777" w:rsidR="00E93F1F" w:rsidRPr="00E93F1F" w:rsidRDefault="00E93F1F" w:rsidP="00906F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62" w:type="pct"/>
          </w:tcPr>
          <w:p w14:paraId="43BB4C5B" w14:textId="77777777" w:rsidR="00E93F1F" w:rsidRPr="00E93F1F" w:rsidRDefault="00E93F1F" w:rsidP="00906FFB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Nazwa</w:t>
            </w:r>
          </w:p>
        </w:tc>
      </w:tr>
      <w:tr w:rsidR="00E93F1F" w:rsidRPr="00E93F1F" w14:paraId="401C24DE" w14:textId="77777777" w:rsidTr="00906FFB">
        <w:tc>
          <w:tcPr>
            <w:tcW w:w="338" w:type="pct"/>
          </w:tcPr>
          <w:p w14:paraId="0C161915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</w:p>
        </w:tc>
        <w:tc>
          <w:tcPr>
            <w:tcW w:w="4662" w:type="pct"/>
          </w:tcPr>
          <w:p w14:paraId="46CCF692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Imię </w:t>
            </w:r>
          </w:p>
        </w:tc>
      </w:tr>
      <w:tr w:rsidR="00E93F1F" w:rsidRPr="00E93F1F" w14:paraId="274EA070" w14:textId="77777777" w:rsidTr="00906FFB">
        <w:tc>
          <w:tcPr>
            <w:tcW w:w="338" w:type="pct"/>
          </w:tcPr>
          <w:p w14:paraId="12BF2CB9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2</w:t>
            </w:r>
          </w:p>
        </w:tc>
        <w:tc>
          <w:tcPr>
            <w:tcW w:w="4662" w:type="pct"/>
          </w:tcPr>
          <w:p w14:paraId="4B23610A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Nazwisko</w:t>
            </w:r>
          </w:p>
        </w:tc>
      </w:tr>
      <w:tr w:rsidR="00E93F1F" w:rsidRPr="00E93F1F" w14:paraId="68A55EEE" w14:textId="77777777" w:rsidTr="00906FFB">
        <w:tc>
          <w:tcPr>
            <w:tcW w:w="338" w:type="pct"/>
          </w:tcPr>
          <w:p w14:paraId="0E6DC06F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3</w:t>
            </w:r>
          </w:p>
        </w:tc>
        <w:tc>
          <w:tcPr>
            <w:tcW w:w="4662" w:type="pct"/>
          </w:tcPr>
          <w:p w14:paraId="237C0A57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Kraj</w:t>
            </w:r>
          </w:p>
        </w:tc>
      </w:tr>
      <w:tr w:rsidR="00E93F1F" w:rsidRPr="00E93F1F" w14:paraId="6766DE9A" w14:textId="77777777" w:rsidTr="00906FFB">
        <w:tc>
          <w:tcPr>
            <w:tcW w:w="338" w:type="pct"/>
          </w:tcPr>
          <w:p w14:paraId="2B37BA90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4</w:t>
            </w:r>
          </w:p>
        </w:tc>
        <w:tc>
          <w:tcPr>
            <w:tcW w:w="4662" w:type="pct"/>
          </w:tcPr>
          <w:p w14:paraId="13FCE195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PESEL</w:t>
            </w:r>
          </w:p>
        </w:tc>
      </w:tr>
      <w:tr w:rsidR="00E93F1F" w:rsidRPr="00E93F1F" w14:paraId="6CF9E0FC" w14:textId="77777777" w:rsidTr="00906FFB">
        <w:tc>
          <w:tcPr>
            <w:tcW w:w="338" w:type="pct"/>
          </w:tcPr>
          <w:p w14:paraId="7076B31A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5</w:t>
            </w:r>
          </w:p>
        </w:tc>
        <w:tc>
          <w:tcPr>
            <w:tcW w:w="4662" w:type="pct"/>
          </w:tcPr>
          <w:p w14:paraId="14C1E1A3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Forma zaangażowania w projekcie</w:t>
            </w:r>
          </w:p>
        </w:tc>
      </w:tr>
      <w:tr w:rsidR="00E93F1F" w:rsidRPr="00E93F1F" w14:paraId="424760B8" w14:textId="77777777" w:rsidTr="00906FFB">
        <w:tc>
          <w:tcPr>
            <w:tcW w:w="338" w:type="pct"/>
          </w:tcPr>
          <w:p w14:paraId="49391B48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6</w:t>
            </w:r>
          </w:p>
        </w:tc>
        <w:tc>
          <w:tcPr>
            <w:tcW w:w="4662" w:type="pct"/>
          </w:tcPr>
          <w:p w14:paraId="2ED87D30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Okres zaangażowania osoby w projekcie</w:t>
            </w:r>
          </w:p>
        </w:tc>
      </w:tr>
      <w:tr w:rsidR="00E93F1F" w:rsidRPr="00E93F1F" w14:paraId="42213411" w14:textId="77777777" w:rsidTr="00906FFB">
        <w:tc>
          <w:tcPr>
            <w:tcW w:w="338" w:type="pct"/>
          </w:tcPr>
          <w:p w14:paraId="47565B38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7</w:t>
            </w:r>
          </w:p>
        </w:tc>
        <w:tc>
          <w:tcPr>
            <w:tcW w:w="4662" w:type="pct"/>
          </w:tcPr>
          <w:p w14:paraId="56F64E28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Wymiar czasu pracy</w:t>
            </w:r>
          </w:p>
        </w:tc>
      </w:tr>
      <w:tr w:rsidR="00E93F1F" w:rsidRPr="00E93F1F" w14:paraId="34022ADE" w14:textId="77777777" w:rsidTr="00906FFB">
        <w:tc>
          <w:tcPr>
            <w:tcW w:w="338" w:type="pct"/>
          </w:tcPr>
          <w:p w14:paraId="0ED73A5C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8</w:t>
            </w:r>
          </w:p>
        </w:tc>
        <w:tc>
          <w:tcPr>
            <w:tcW w:w="4662" w:type="pct"/>
          </w:tcPr>
          <w:p w14:paraId="71E68827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Stanowisko</w:t>
            </w:r>
          </w:p>
        </w:tc>
      </w:tr>
    </w:tbl>
    <w:p w14:paraId="17583260" w14:textId="77777777" w:rsidR="00B025EE" w:rsidRPr="00CE6388" w:rsidRDefault="00B025EE" w:rsidP="008B710B">
      <w:pPr>
        <w:spacing w:line="360" w:lineRule="auto"/>
        <w:jc w:val="both"/>
        <w:rPr>
          <w:b/>
        </w:rPr>
      </w:pPr>
    </w:p>
    <w:p w14:paraId="336A31D2" w14:textId="5026020D" w:rsidR="00B025EE" w:rsidRPr="00BD6A56" w:rsidRDefault="00B025EE" w:rsidP="008B710B">
      <w:pPr>
        <w:spacing w:line="276" w:lineRule="auto"/>
        <w:jc w:val="both"/>
      </w:pPr>
      <w:r w:rsidRPr="00BD6A56">
        <w:t xml:space="preserve">Zakres danych osobowych dotyczących wykonawców </w:t>
      </w:r>
      <w:r w:rsidR="00576A36">
        <w:rPr>
          <w:bCs/>
          <w:color w:val="000000"/>
        </w:rPr>
        <w:t>(zakres maksymalny)</w:t>
      </w:r>
    </w:p>
    <w:p w14:paraId="3CE07DE4" w14:textId="77777777" w:rsidR="00E93F1F" w:rsidRPr="00CE6388" w:rsidRDefault="00E93F1F" w:rsidP="008B710B">
      <w:pPr>
        <w:spacing w:line="276" w:lineRule="auto"/>
        <w:jc w:val="both"/>
        <w:rPr>
          <w:b/>
        </w:rPr>
      </w:pPr>
    </w:p>
    <w:tbl>
      <w:tblPr>
        <w:tblW w:w="37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6434"/>
      </w:tblGrid>
      <w:tr w:rsidR="00E93F1F" w:rsidRPr="00E93F1F" w14:paraId="0E7B4AAE" w14:textId="77777777" w:rsidTr="00906FFB">
        <w:tc>
          <w:tcPr>
            <w:tcW w:w="320" w:type="pct"/>
          </w:tcPr>
          <w:p w14:paraId="691A8FAD" w14:textId="77777777" w:rsidR="00E93F1F" w:rsidRPr="00E93F1F" w:rsidRDefault="00E93F1F" w:rsidP="00906F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80" w:type="pct"/>
          </w:tcPr>
          <w:p w14:paraId="3B06C9DF" w14:textId="77777777" w:rsidR="00E93F1F" w:rsidRPr="00E93F1F" w:rsidRDefault="00E93F1F" w:rsidP="00906FFB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E93F1F">
              <w:rPr>
                <w:b/>
                <w:sz w:val="20"/>
                <w:szCs w:val="20"/>
              </w:rPr>
              <w:t>Nazwa</w:t>
            </w:r>
          </w:p>
        </w:tc>
      </w:tr>
      <w:tr w:rsidR="00E93F1F" w:rsidRPr="00E93F1F" w14:paraId="2B3D6F17" w14:textId="77777777" w:rsidTr="00906FFB">
        <w:tc>
          <w:tcPr>
            <w:tcW w:w="320" w:type="pct"/>
          </w:tcPr>
          <w:p w14:paraId="2AECA072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1</w:t>
            </w:r>
          </w:p>
        </w:tc>
        <w:tc>
          <w:tcPr>
            <w:tcW w:w="4680" w:type="pct"/>
          </w:tcPr>
          <w:p w14:paraId="52D407D6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Nazwa wykonawcy </w:t>
            </w:r>
          </w:p>
        </w:tc>
      </w:tr>
      <w:tr w:rsidR="00E93F1F" w:rsidRPr="00E93F1F" w14:paraId="2204A050" w14:textId="77777777" w:rsidTr="00906FFB">
        <w:tc>
          <w:tcPr>
            <w:tcW w:w="320" w:type="pct"/>
          </w:tcPr>
          <w:p w14:paraId="6EDB90BB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2</w:t>
            </w:r>
          </w:p>
        </w:tc>
        <w:tc>
          <w:tcPr>
            <w:tcW w:w="4680" w:type="pct"/>
          </w:tcPr>
          <w:p w14:paraId="784C4BCB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 xml:space="preserve">Kraj </w:t>
            </w:r>
          </w:p>
        </w:tc>
      </w:tr>
      <w:tr w:rsidR="00E93F1F" w:rsidRPr="00E93F1F" w14:paraId="0A0D5773" w14:textId="77777777" w:rsidTr="00906FFB">
        <w:tc>
          <w:tcPr>
            <w:tcW w:w="320" w:type="pct"/>
          </w:tcPr>
          <w:p w14:paraId="2686D064" w14:textId="77777777" w:rsidR="00E93F1F" w:rsidRPr="00E93F1F" w:rsidRDefault="00E93F1F" w:rsidP="00906F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3</w:t>
            </w:r>
          </w:p>
        </w:tc>
        <w:tc>
          <w:tcPr>
            <w:tcW w:w="4680" w:type="pct"/>
          </w:tcPr>
          <w:p w14:paraId="1CF55011" w14:textId="77777777" w:rsidR="00E93F1F" w:rsidRPr="00E93F1F" w:rsidRDefault="00E93F1F" w:rsidP="00906F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93F1F">
              <w:rPr>
                <w:sz w:val="20"/>
                <w:szCs w:val="20"/>
              </w:rPr>
              <w:t>NIP wykonawcy</w:t>
            </w:r>
          </w:p>
        </w:tc>
      </w:tr>
    </w:tbl>
    <w:p w14:paraId="0C06031C" w14:textId="77777777" w:rsidR="00B025EE" w:rsidRPr="00CE6388" w:rsidRDefault="00B025EE" w:rsidP="008B710B">
      <w:pPr>
        <w:spacing w:line="360" w:lineRule="auto"/>
        <w:jc w:val="both"/>
        <w:rPr>
          <w:b/>
        </w:rPr>
      </w:pPr>
    </w:p>
    <w:p w14:paraId="6D612243" w14:textId="77777777" w:rsidR="00BD6A56" w:rsidRDefault="00BD6A56">
      <w:r>
        <w:br w:type="page"/>
      </w:r>
    </w:p>
    <w:p w14:paraId="55F73F63" w14:textId="77777777" w:rsidR="00E65C4B" w:rsidRDefault="00E65C4B" w:rsidP="00BD6A56">
      <w:pPr>
        <w:spacing w:after="60" w:line="276" w:lineRule="auto"/>
        <w:jc w:val="both"/>
        <w:rPr>
          <w:b/>
        </w:rPr>
      </w:pPr>
    </w:p>
    <w:p w14:paraId="71B1CDE8" w14:textId="1FB341E7" w:rsidR="00D96042" w:rsidRDefault="00D96042" w:rsidP="00D96042">
      <w:pPr>
        <w:spacing w:after="60" w:line="276" w:lineRule="auto"/>
        <w:jc w:val="both"/>
        <w:rPr>
          <w:b/>
        </w:rPr>
      </w:pPr>
      <w:r>
        <w:rPr>
          <w:b/>
          <w:noProof/>
          <w:sz w:val="28"/>
          <w:szCs w:val="20"/>
        </w:rPr>
        <w:drawing>
          <wp:inline distT="0" distB="0" distL="0" distR="0" wp14:anchorId="495DC439" wp14:editId="564BF119">
            <wp:extent cx="5760720" cy="75184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Załącznik nr </w:t>
      </w:r>
      <w:del w:id="4" w:author="Ewa Staszkiewicz" w:date="2022-02-11T11:46:00Z">
        <w:r w:rsidDel="00DC11D8">
          <w:rPr>
            <w:b/>
          </w:rPr>
          <w:delText xml:space="preserve">17 </w:delText>
        </w:r>
      </w:del>
      <w:ins w:id="5" w:author="Ewa Staszkiewicz" w:date="2022-02-11T11:46:00Z">
        <w:r w:rsidR="00DC11D8">
          <w:rPr>
            <w:b/>
          </w:rPr>
          <w:t>1</w:t>
        </w:r>
        <w:r w:rsidR="00DC11D8">
          <w:rPr>
            <w:b/>
          </w:rPr>
          <w:t>8</w:t>
        </w:r>
        <w:bookmarkStart w:id="6" w:name="_GoBack"/>
        <w:bookmarkEnd w:id="6"/>
        <w:r w:rsidR="00DC11D8">
          <w:rPr>
            <w:b/>
          </w:rPr>
          <w:t xml:space="preserve"> </w:t>
        </w:r>
      </w:ins>
      <w:r>
        <w:rPr>
          <w:b/>
        </w:rPr>
        <w:t xml:space="preserve">c: Wzór upoważnienia/odwołania upoważnienia do przetwarzania powierzonych do przetwarzania danych osobowych </w:t>
      </w:r>
    </w:p>
    <w:p w14:paraId="0B5CD436" w14:textId="77777777" w:rsidR="00D96042" w:rsidRDefault="00D96042" w:rsidP="003C2AFA">
      <w:pPr>
        <w:pStyle w:val="Text"/>
        <w:spacing w:line="360" w:lineRule="auto"/>
        <w:ind w:firstLine="709"/>
        <w:rPr>
          <w:bCs/>
          <w:szCs w:val="24"/>
          <w:lang w:val="pl-PL"/>
        </w:rPr>
      </w:pPr>
    </w:p>
    <w:p w14:paraId="0345E3B4" w14:textId="77777777" w:rsidR="00D96042" w:rsidRDefault="00D96042" w:rsidP="00D96042">
      <w:pPr>
        <w:pStyle w:val="Text"/>
        <w:spacing w:line="360" w:lineRule="auto"/>
        <w:ind w:firstLine="709"/>
        <w:jc w:val="center"/>
        <w:rPr>
          <w:bCs/>
          <w:szCs w:val="24"/>
          <w:lang w:val="pl-PL"/>
        </w:rPr>
      </w:pPr>
      <w:r>
        <w:rPr>
          <w:bCs/>
          <w:szCs w:val="24"/>
          <w:lang w:val="pl-PL"/>
        </w:rPr>
        <w:t xml:space="preserve">                                                                     …………..,dn. ………20……..r.</w:t>
      </w:r>
    </w:p>
    <w:p w14:paraId="2B3D19D4" w14:textId="77777777" w:rsidR="00D96042" w:rsidRDefault="00D96042" w:rsidP="00D96042">
      <w:pPr>
        <w:pStyle w:val="Text"/>
        <w:spacing w:line="360" w:lineRule="auto"/>
        <w:ind w:firstLine="709"/>
        <w:jc w:val="center"/>
        <w:rPr>
          <w:bCs/>
          <w:szCs w:val="24"/>
          <w:lang w:val="pl-PL"/>
        </w:rPr>
      </w:pPr>
      <w:r>
        <w:rPr>
          <w:bCs/>
          <w:szCs w:val="24"/>
          <w:lang w:val="pl-PL"/>
        </w:rPr>
        <w:t>UPOWAŻNIENIE nr ………</w:t>
      </w:r>
      <w:r>
        <w:rPr>
          <w:bCs/>
          <w:szCs w:val="24"/>
          <w:lang w:val="pl-PL"/>
        </w:rPr>
        <w:br/>
        <w:t xml:space="preserve">do przetwarzania </w:t>
      </w:r>
      <w:r>
        <w:rPr>
          <w:szCs w:val="24"/>
          <w:lang w:val="pl-PL"/>
        </w:rPr>
        <w:t xml:space="preserve">powierzonych do przetwarzania </w:t>
      </w:r>
      <w:r>
        <w:rPr>
          <w:bCs/>
          <w:szCs w:val="24"/>
          <w:lang w:val="pl-PL"/>
        </w:rPr>
        <w:t>danych osobowych</w:t>
      </w:r>
    </w:p>
    <w:p w14:paraId="62149EA7" w14:textId="77777777" w:rsidR="00D96042" w:rsidRDefault="00D96042" w:rsidP="00D96042">
      <w:pPr>
        <w:pStyle w:val="Text"/>
        <w:spacing w:line="276" w:lineRule="auto"/>
        <w:rPr>
          <w:szCs w:val="24"/>
          <w:lang w:val="pl-PL"/>
        </w:rPr>
      </w:pPr>
      <w:r>
        <w:rPr>
          <w:szCs w:val="24"/>
          <w:lang w:val="pl-PL"/>
        </w:rPr>
        <w:t xml:space="preserve">Na podstawie art. 29 rozporządzenia Parlamentu Europejskiego i Rady (UE ) 2016/679 z dnia 27.04.2016 w sprawie ochrony osób fizycznych w związku z przetwarzaniem danych osobowych i sprawie swobodnego przepływu takich danych oraz uchylenia dyrektywy 95/46/WE ( ogólne rozporządzenie o ochronie danych ) ( </w:t>
      </w:r>
      <w:proofErr w:type="spellStart"/>
      <w:r>
        <w:rPr>
          <w:szCs w:val="24"/>
          <w:lang w:val="pl-PL"/>
        </w:rPr>
        <w:t>Dz.Urz</w:t>
      </w:r>
      <w:proofErr w:type="spellEnd"/>
      <w:r>
        <w:rPr>
          <w:szCs w:val="24"/>
          <w:lang w:val="pl-PL"/>
        </w:rPr>
        <w:t xml:space="preserve"> UE L 119, s.1)  - dalej RODO – upoważniam Panią /Pana* …………………………………………………………………………………..</w:t>
      </w:r>
    </w:p>
    <w:p w14:paraId="4C1745D5" w14:textId="77777777" w:rsidR="00D96042" w:rsidRDefault="00D96042" w:rsidP="00D96042">
      <w:pPr>
        <w:pStyle w:val="Text"/>
        <w:spacing w:line="276" w:lineRule="auto"/>
        <w:jc w:val="center"/>
        <w:rPr>
          <w:szCs w:val="24"/>
          <w:lang w:val="pl-PL"/>
        </w:rPr>
      </w:pPr>
      <w:r>
        <w:rPr>
          <w:szCs w:val="24"/>
          <w:lang w:val="pl-PL"/>
        </w:rPr>
        <w:t>( imię i nazwisko )</w:t>
      </w:r>
    </w:p>
    <w:p w14:paraId="33DEDC10" w14:textId="77777777" w:rsidR="00D96042" w:rsidRDefault="00D96042" w:rsidP="00D96042">
      <w:pPr>
        <w:pStyle w:val="Text"/>
        <w:spacing w:line="276" w:lineRule="auto"/>
        <w:jc w:val="center"/>
        <w:rPr>
          <w:szCs w:val="24"/>
          <w:lang w:val="pl-PL"/>
        </w:rPr>
      </w:pPr>
      <w:r>
        <w:rPr>
          <w:szCs w:val="24"/>
          <w:lang w:val="pl-PL"/>
        </w:rPr>
        <w:t>……………………………………………..</w:t>
      </w:r>
    </w:p>
    <w:p w14:paraId="07AD29EF" w14:textId="77777777" w:rsidR="00D96042" w:rsidRDefault="00D96042" w:rsidP="00D96042">
      <w:pPr>
        <w:pStyle w:val="Text"/>
        <w:spacing w:line="276" w:lineRule="auto"/>
        <w:jc w:val="center"/>
        <w:rPr>
          <w:szCs w:val="24"/>
          <w:lang w:val="pl-PL"/>
        </w:rPr>
      </w:pPr>
      <w:r>
        <w:rPr>
          <w:szCs w:val="24"/>
          <w:lang w:val="pl-PL"/>
        </w:rPr>
        <w:t xml:space="preserve">( stanowisko ) </w:t>
      </w:r>
    </w:p>
    <w:p w14:paraId="192E5A51" w14:textId="77777777" w:rsidR="00D96042" w:rsidRDefault="00D96042" w:rsidP="00D96042">
      <w:pPr>
        <w:pStyle w:val="Text"/>
        <w:spacing w:line="276" w:lineRule="auto"/>
        <w:ind w:firstLine="0"/>
        <w:jc w:val="both"/>
        <w:rPr>
          <w:szCs w:val="24"/>
          <w:lang w:val="pl-PL"/>
        </w:rPr>
      </w:pPr>
      <w:r>
        <w:rPr>
          <w:szCs w:val="24"/>
          <w:lang w:val="pl-PL"/>
        </w:rPr>
        <w:t>do przetwarzania danych osobowych powierzonych do przetwarzania przez Ministra Rozwoju na podstawie Porozumienia z dnia 15.03.2016</w:t>
      </w:r>
      <w:r>
        <w:rPr>
          <w:sz w:val="22"/>
          <w:szCs w:val="22"/>
          <w:lang w:val="pl-PL"/>
        </w:rPr>
        <w:t xml:space="preserve"> r ( Aneks nr 1 z 24.09.2018 r.) </w:t>
      </w:r>
      <w:r>
        <w:rPr>
          <w:szCs w:val="24"/>
          <w:lang w:val="pl-PL"/>
        </w:rPr>
        <w:t xml:space="preserve"> w ramach zbioru Program Operacyjny Infrastruktura i Środowisko 2014-2020.</w:t>
      </w:r>
    </w:p>
    <w:p w14:paraId="224B9A83" w14:textId="77777777" w:rsidR="00D96042" w:rsidRDefault="00D96042" w:rsidP="00D96042">
      <w:pPr>
        <w:pStyle w:val="Text"/>
        <w:spacing w:line="276" w:lineRule="auto"/>
        <w:ind w:firstLine="0"/>
        <w:jc w:val="both"/>
        <w:rPr>
          <w:szCs w:val="24"/>
          <w:lang w:val="pl-PL"/>
        </w:rPr>
      </w:pPr>
      <w:r>
        <w:rPr>
          <w:szCs w:val="24"/>
          <w:lang w:val="pl-PL"/>
        </w:rPr>
        <w:t>Upoważnienie wygasa z chwilą ustania Pani / Pana* zatrudnienia / wykonywania pracy na rzecz /  / stażu / praktyk w ……………………………… lub z chwilą jego odwołania.</w:t>
      </w:r>
    </w:p>
    <w:p w14:paraId="49735933" w14:textId="77777777" w:rsidR="00D96042" w:rsidRDefault="00D96042" w:rsidP="00D96042">
      <w:pPr>
        <w:pStyle w:val="Text"/>
        <w:spacing w:line="276" w:lineRule="auto"/>
        <w:ind w:firstLine="0"/>
        <w:jc w:val="both"/>
        <w:rPr>
          <w:szCs w:val="24"/>
          <w:lang w:val="pl-PL"/>
        </w:rPr>
      </w:pPr>
    </w:p>
    <w:p w14:paraId="6931C98C" w14:textId="77777777" w:rsidR="00D96042" w:rsidRDefault="00D96042" w:rsidP="00D96042">
      <w:pPr>
        <w:pStyle w:val="Text"/>
        <w:spacing w:line="276" w:lineRule="auto"/>
        <w:ind w:left="4111" w:firstLine="0"/>
        <w:jc w:val="center"/>
        <w:rPr>
          <w:i/>
          <w:szCs w:val="24"/>
          <w:lang w:val="pl-PL"/>
        </w:rPr>
      </w:pPr>
      <w:r>
        <w:rPr>
          <w:i/>
          <w:szCs w:val="24"/>
          <w:lang w:val="pl-PL"/>
        </w:rPr>
        <w:t>(pieczątka i podpis  osoby upoważnionej do nadania  upoważnienia)</w:t>
      </w:r>
    </w:p>
    <w:p w14:paraId="360DFFC3" w14:textId="77777777" w:rsidR="00D96042" w:rsidRDefault="00D96042" w:rsidP="00D96042">
      <w:pPr>
        <w:pStyle w:val="Text"/>
        <w:spacing w:line="276" w:lineRule="auto"/>
        <w:ind w:firstLine="0"/>
        <w:jc w:val="both"/>
        <w:rPr>
          <w:szCs w:val="24"/>
          <w:lang w:val="pl-PL"/>
        </w:rPr>
      </w:pPr>
      <w:r>
        <w:rPr>
          <w:szCs w:val="24"/>
          <w:lang w:val="pl-PL"/>
        </w:rPr>
        <w:t>Oświadczam, że zapoznałam/</w:t>
      </w:r>
      <w:proofErr w:type="spellStart"/>
      <w:r>
        <w:rPr>
          <w:szCs w:val="24"/>
          <w:lang w:val="pl-PL"/>
        </w:rPr>
        <w:t>łem</w:t>
      </w:r>
      <w:proofErr w:type="spellEnd"/>
      <w:r>
        <w:rPr>
          <w:szCs w:val="24"/>
          <w:lang w:val="pl-PL"/>
        </w:rPr>
        <w:t xml:space="preserve"> się z przepisami dotyczącymi ochrony danych osobowych, w tym z ustawą z dnia 10.05.2018 r. o ochronie danych osobowych (</w:t>
      </w:r>
      <w:proofErr w:type="spellStart"/>
      <w:r>
        <w:rPr>
          <w:lang w:val="pl-PL"/>
        </w:rPr>
        <w:t>t.j</w:t>
      </w:r>
      <w:proofErr w:type="spellEnd"/>
      <w:r>
        <w:rPr>
          <w:lang w:val="pl-PL"/>
        </w:rPr>
        <w:t xml:space="preserve">. Dz. U. 2019. poz. 1781 </w:t>
      </w:r>
      <w:r>
        <w:rPr>
          <w:szCs w:val="24"/>
          <w:shd w:val="clear" w:color="auto" w:fill="FFFFFF"/>
          <w:lang w:val="pl-PL"/>
        </w:rPr>
        <w:t>)</w:t>
      </w:r>
      <w:r>
        <w:rPr>
          <w:szCs w:val="24"/>
          <w:lang w:val="pl-PL"/>
        </w:rPr>
        <w:t xml:space="preserve">, a także z obowiązującymi w </w:t>
      </w:r>
      <w:r>
        <w:rPr>
          <w:b/>
          <w:szCs w:val="24"/>
          <w:lang w:val="pl-PL"/>
        </w:rPr>
        <w:t>nazwa</w:t>
      </w:r>
      <w:r>
        <w:rPr>
          <w:szCs w:val="24"/>
          <w:lang w:val="pl-PL"/>
        </w:rPr>
        <w:t xml:space="preserve"> </w:t>
      </w:r>
      <w:r>
        <w:rPr>
          <w:b/>
          <w:szCs w:val="24"/>
          <w:lang w:val="pl-PL"/>
        </w:rPr>
        <w:t xml:space="preserve">instytucji / firmy  w której będą przetwarzane DO </w:t>
      </w:r>
      <w:r>
        <w:rPr>
          <w:szCs w:val="24"/>
          <w:lang w:val="pl-PL"/>
        </w:rPr>
        <w:t xml:space="preserve">dokumentami, tj. Polityką Bezpieczeństwa Ochrony Danych Osobowych oraz Instrukcją zarządzania systemem informatycznym, </w:t>
      </w:r>
      <w:r>
        <w:rPr>
          <w:noProof/>
          <w:szCs w:val="24"/>
          <w:lang w:val="pl-PL"/>
        </w:rPr>
        <w:t>służącym</w:t>
      </w:r>
      <w:r>
        <w:rPr>
          <w:szCs w:val="24"/>
          <w:lang w:val="pl-PL"/>
        </w:rPr>
        <w:t xml:space="preserve"> do przetwarzania danych osobowych - i zobowiązuję się do przestrzegania zasad przetwarzania danych osobowych określonych w tych dokumentach.</w:t>
      </w:r>
    </w:p>
    <w:p w14:paraId="5219B800" w14:textId="77777777" w:rsidR="00D96042" w:rsidRDefault="00D96042" w:rsidP="00D96042">
      <w:pPr>
        <w:pStyle w:val="Text"/>
        <w:spacing w:line="276" w:lineRule="auto"/>
        <w:ind w:firstLine="0"/>
        <w:jc w:val="both"/>
        <w:rPr>
          <w:szCs w:val="24"/>
          <w:lang w:val="pl-PL"/>
        </w:rPr>
      </w:pPr>
      <w:r>
        <w:rPr>
          <w:szCs w:val="24"/>
          <w:lang w:val="pl-PL"/>
        </w:rPr>
        <w:t xml:space="preserve">Zobowiązuję się do zachowania w tajemnicy przetwarzanych danych osobowych oraz sposobów ich zabezpieczania, z którymi zapoznałem się zarówno w okresie trwania </w:t>
      </w:r>
      <w:r>
        <w:rPr>
          <w:szCs w:val="24"/>
          <w:lang w:val="pl-PL"/>
        </w:rPr>
        <w:lastRenderedPageBreak/>
        <w:t xml:space="preserve">zatrudnienia / wykonywania pracy na rzecz / stażu / praktyk w ………………..……..…….., jak też po ustaniu tego stosunku prawnego. </w:t>
      </w:r>
    </w:p>
    <w:p w14:paraId="3FB4C1E0" w14:textId="77777777" w:rsidR="00D96042" w:rsidRDefault="00D96042" w:rsidP="00D96042">
      <w:pPr>
        <w:pStyle w:val="Text"/>
        <w:spacing w:after="0"/>
        <w:ind w:left="4106" w:firstLine="850"/>
        <w:jc w:val="both"/>
        <w:rPr>
          <w:szCs w:val="24"/>
          <w:lang w:val="pl-PL"/>
        </w:rPr>
      </w:pPr>
      <w:r>
        <w:rPr>
          <w:szCs w:val="24"/>
          <w:lang w:val="pl-PL"/>
        </w:rPr>
        <w:t>……………………………………………</w:t>
      </w:r>
    </w:p>
    <w:p w14:paraId="147E7B1B" w14:textId="77777777" w:rsidR="00D96042" w:rsidRDefault="00D96042" w:rsidP="00D96042">
      <w:pPr>
        <w:pStyle w:val="Text"/>
        <w:spacing w:after="0"/>
        <w:ind w:left="4106" w:firstLine="850"/>
        <w:jc w:val="right"/>
        <w:rPr>
          <w:i/>
          <w:szCs w:val="24"/>
          <w:lang w:val="pl-PL"/>
        </w:rPr>
      </w:pPr>
      <w:r>
        <w:rPr>
          <w:szCs w:val="24"/>
          <w:lang w:val="pl-PL"/>
        </w:rPr>
        <w:t xml:space="preserve">       </w:t>
      </w:r>
      <w:r>
        <w:rPr>
          <w:i/>
          <w:szCs w:val="24"/>
          <w:lang w:val="pl-PL"/>
        </w:rPr>
        <w:t>(czytelny podpis osoby upoważnionej)</w:t>
      </w:r>
    </w:p>
    <w:p w14:paraId="53456E49" w14:textId="77777777" w:rsidR="00D96042" w:rsidRDefault="00D96042" w:rsidP="00D96042">
      <w:pPr>
        <w:pStyle w:val="Text"/>
        <w:spacing w:after="0" w:line="276" w:lineRule="auto"/>
        <w:ind w:firstLine="0"/>
        <w:jc w:val="both"/>
        <w:rPr>
          <w:szCs w:val="24"/>
          <w:lang w:val="pl-PL"/>
        </w:rPr>
      </w:pPr>
    </w:p>
    <w:p w14:paraId="29A4B831" w14:textId="77777777" w:rsidR="00D96042" w:rsidRDefault="00D96042" w:rsidP="00D96042">
      <w:pPr>
        <w:pStyle w:val="Text"/>
        <w:spacing w:after="0" w:line="276" w:lineRule="auto"/>
        <w:ind w:firstLine="0"/>
        <w:jc w:val="both"/>
        <w:rPr>
          <w:szCs w:val="24"/>
          <w:lang w:val="pl-PL"/>
        </w:rPr>
      </w:pPr>
      <w:r>
        <w:rPr>
          <w:szCs w:val="24"/>
          <w:lang w:val="pl-PL"/>
        </w:rPr>
        <w:t>Upoważnienie otrzymałam / -</w:t>
      </w:r>
      <w:proofErr w:type="spellStart"/>
      <w:r>
        <w:rPr>
          <w:szCs w:val="24"/>
          <w:lang w:val="pl-PL"/>
        </w:rPr>
        <w:t>łem</w:t>
      </w:r>
      <w:proofErr w:type="spellEnd"/>
    </w:p>
    <w:p w14:paraId="2F3B0931" w14:textId="77777777" w:rsidR="00D96042" w:rsidRDefault="00D96042" w:rsidP="00D96042">
      <w:pPr>
        <w:pStyle w:val="Text"/>
        <w:spacing w:after="0" w:line="276" w:lineRule="auto"/>
        <w:ind w:firstLine="0"/>
        <w:jc w:val="both"/>
        <w:rPr>
          <w:szCs w:val="24"/>
          <w:lang w:val="pl-PL"/>
        </w:rPr>
      </w:pPr>
    </w:p>
    <w:p w14:paraId="06DC6B08" w14:textId="77777777" w:rsidR="00D96042" w:rsidRDefault="00D96042" w:rsidP="00D96042">
      <w:pPr>
        <w:pStyle w:val="Text"/>
        <w:spacing w:after="0" w:line="276" w:lineRule="auto"/>
        <w:ind w:firstLine="0"/>
        <w:jc w:val="both"/>
        <w:rPr>
          <w:szCs w:val="24"/>
          <w:lang w:val="pl-PL"/>
        </w:rPr>
      </w:pPr>
      <w:r>
        <w:rPr>
          <w:szCs w:val="24"/>
          <w:lang w:val="pl-PL"/>
        </w:rPr>
        <w:t>…………………………………</w:t>
      </w:r>
    </w:p>
    <w:p w14:paraId="5102B74B" w14:textId="77777777" w:rsidR="00D96042" w:rsidRDefault="00D96042" w:rsidP="00D96042">
      <w:pPr>
        <w:pStyle w:val="Text"/>
        <w:spacing w:after="0" w:line="276" w:lineRule="auto"/>
        <w:ind w:firstLine="0"/>
        <w:rPr>
          <w:i/>
          <w:spacing w:val="-1"/>
          <w:szCs w:val="24"/>
          <w:lang w:val="pl-PL"/>
        </w:rPr>
      </w:pPr>
      <w:r>
        <w:rPr>
          <w:i/>
          <w:szCs w:val="24"/>
          <w:lang w:val="pl-PL"/>
        </w:rPr>
        <w:t xml:space="preserve">  (miejscowość, data, podpis)</w:t>
      </w:r>
    </w:p>
    <w:p w14:paraId="703EAA96" w14:textId="77777777" w:rsidR="00D96042" w:rsidRDefault="00D96042" w:rsidP="00D96042">
      <w:pPr>
        <w:pStyle w:val="Text"/>
        <w:spacing w:after="0" w:line="276" w:lineRule="auto"/>
        <w:ind w:firstLine="0"/>
        <w:jc w:val="right"/>
        <w:rPr>
          <w:szCs w:val="24"/>
          <w:lang w:val="pl-PL"/>
        </w:rPr>
      </w:pPr>
      <w:r>
        <w:rPr>
          <w:spacing w:val="-1"/>
          <w:szCs w:val="24"/>
          <w:lang w:val="pl-PL"/>
        </w:rPr>
        <w:t>……………………………………………..</w:t>
      </w:r>
      <w:r>
        <w:rPr>
          <w:spacing w:val="-1"/>
          <w:szCs w:val="24"/>
          <w:lang w:val="pl-PL"/>
        </w:rPr>
        <w:br/>
      </w:r>
      <w:r>
        <w:rPr>
          <w:i/>
          <w:spacing w:val="-1"/>
          <w:szCs w:val="24"/>
          <w:lang w:val="pl-PL"/>
        </w:rPr>
        <w:t>Czytelny podpis osoby upoważnionej do wydania upoważnienia</w:t>
      </w:r>
    </w:p>
    <w:p w14:paraId="2F231D60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  <w:r>
        <w:rPr>
          <w:b/>
          <w:bCs/>
          <w:i/>
          <w:szCs w:val="24"/>
          <w:lang w:val="pl-PL"/>
        </w:rPr>
        <w:t xml:space="preserve">* </w:t>
      </w:r>
      <w:r>
        <w:rPr>
          <w:bCs/>
          <w:i/>
          <w:szCs w:val="24"/>
          <w:lang w:val="pl-PL"/>
        </w:rPr>
        <w:t>niepotrzebne skreślić</w:t>
      </w:r>
    </w:p>
    <w:p w14:paraId="3A6D39B4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0B4B7E45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6A37C24E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78260EBD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671051C8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781E5FDC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405084F1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6C08DB81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2AD9C86B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7FEA81B7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627F494E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482C310B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62624890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6F86A6C8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1BB94B22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2E841039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1B6F2F61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13795975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3169A057" w14:textId="77777777" w:rsidR="00D96042" w:rsidRDefault="00D96042" w:rsidP="00D96042">
      <w:pPr>
        <w:pStyle w:val="Text"/>
        <w:spacing w:line="276" w:lineRule="auto"/>
        <w:ind w:firstLine="0"/>
        <w:rPr>
          <w:bCs/>
          <w:i/>
          <w:szCs w:val="24"/>
          <w:lang w:val="pl-PL"/>
        </w:rPr>
      </w:pPr>
    </w:p>
    <w:p w14:paraId="4AB0506F" w14:textId="77777777" w:rsidR="00D96042" w:rsidRDefault="00D96042" w:rsidP="00D96042">
      <w:pPr>
        <w:pStyle w:val="Text"/>
        <w:spacing w:line="360" w:lineRule="auto"/>
        <w:ind w:firstLine="0"/>
        <w:jc w:val="center"/>
        <w:rPr>
          <w:bCs/>
          <w:szCs w:val="24"/>
          <w:lang w:val="pl-PL"/>
        </w:rPr>
      </w:pPr>
    </w:p>
    <w:p w14:paraId="690A9634" w14:textId="36C90933" w:rsidR="00D96042" w:rsidRDefault="00D96042" w:rsidP="00D96042">
      <w:pPr>
        <w:pStyle w:val="Text"/>
        <w:spacing w:line="360" w:lineRule="auto"/>
        <w:ind w:firstLine="0"/>
        <w:jc w:val="center"/>
        <w:rPr>
          <w:bCs/>
          <w:szCs w:val="24"/>
          <w:lang w:val="pl-PL"/>
        </w:rPr>
      </w:pPr>
      <w:r>
        <w:rPr>
          <w:b/>
          <w:noProof/>
          <w:sz w:val="28"/>
          <w:lang w:val="pl-PL" w:eastAsia="pl-PL"/>
        </w:rPr>
        <w:lastRenderedPageBreak/>
        <w:drawing>
          <wp:inline distT="0" distB="0" distL="0" distR="0" wp14:anchorId="5972C397" wp14:editId="5243268C">
            <wp:extent cx="5760720" cy="75184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12799" w14:textId="77777777" w:rsidR="00D96042" w:rsidRDefault="00D96042" w:rsidP="00D96042">
      <w:pPr>
        <w:pStyle w:val="Text"/>
        <w:spacing w:line="360" w:lineRule="auto"/>
        <w:ind w:firstLine="0"/>
        <w:jc w:val="center"/>
        <w:rPr>
          <w:bCs/>
          <w:szCs w:val="24"/>
          <w:lang w:val="pl-PL"/>
        </w:rPr>
      </w:pPr>
    </w:p>
    <w:p w14:paraId="712AC077" w14:textId="77777777" w:rsidR="00D96042" w:rsidRDefault="00D96042" w:rsidP="00D96042">
      <w:pPr>
        <w:pStyle w:val="Text"/>
        <w:spacing w:line="360" w:lineRule="auto"/>
        <w:ind w:firstLine="0"/>
        <w:jc w:val="center"/>
        <w:rPr>
          <w:bCs/>
          <w:szCs w:val="24"/>
          <w:lang w:val="pl-PL"/>
        </w:rPr>
      </w:pPr>
      <w:r>
        <w:rPr>
          <w:bCs/>
          <w:szCs w:val="24"/>
          <w:lang w:val="pl-PL"/>
        </w:rPr>
        <w:t>ODWOŁANIE UPOWAŻNIENIA nr ………..</w:t>
      </w:r>
      <w:r>
        <w:rPr>
          <w:bCs/>
          <w:szCs w:val="24"/>
          <w:lang w:val="pl-PL"/>
        </w:rPr>
        <w:br/>
        <w:t xml:space="preserve">do przetwarzania </w:t>
      </w:r>
      <w:r>
        <w:rPr>
          <w:szCs w:val="24"/>
          <w:lang w:val="pl-PL"/>
        </w:rPr>
        <w:t xml:space="preserve">powierzonych do przetwarzania </w:t>
      </w:r>
      <w:r>
        <w:rPr>
          <w:bCs/>
          <w:szCs w:val="24"/>
          <w:lang w:val="pl-PL"/>
        </w:rPr>
        <w:t>danych osobowych</w:t>
      </w:r>
    </w:p>
    <w:p w14:paraId="10269835" w14:textId="77777777" w:rsidR="00D96042" w:rsidRDefault="00D96042" w:rsidP="00D96042">
      <w:pPr>
        <w:pStyle w:val="Text"/>
        <w:spacing w:line="276" w:lineRule="auto"/>
        <w:ind w:firstLine="0"/>
        <w:jc w:val="both"/>
        <w:rPr>
          <w:szCs w:val="24"/>
          <w:lang w:val="pl-PL"/>
        </w:rPr>
      </w:pPr>
      <w:r>
        <w:rPr>
          <w:szCs w:val="24"/>
          <w:lang w:val="pl-PL"/>
        </w:rPr>
        <w:t xml:space="preserve">Z dniem ………………..………., odwołuję upoważnienie Pani / Pana* ………………………………………….. nr  …………………..…. do przetwarzania danych osobowych, wydane w dniu …………………………….. w ramach zbioru Program Operacyjny Infrastruktura </w:t>
      </w:r>
      <w:r>
        <w:rPr>
          <w:szCs w:val="24"/>
          <w:lang w:val="pl-PL"/>
        </w:rPr>
        <w:br/>
        <w:t>i Środowisko 2014-2020.</w:t>
      </w:r>
    </w:p>
    <w:p w14:paraId="33A9F036" w14:textId="77777777" w:rsidR="00D96042" w:rsidRDefault="00D96042" w:rsidP="00D96042">
      <w:pPr>
        <w:spacing w:line="276" w:lineRule="auto"/>
        <w:rPr>
          <w:i/>
        </w:rPr>
      </w:pPr>
    </w:p>
    <w:p w14:paraId="197121FC" w14:textId="77777777" w:rsidR="00D96042" w:rsidRDefault="00D96042" w:rsidP="00D96042">
      <w:pPr>
        <w:spacing w:after="60" w:line="276" w:lineRule="auto"/>
        <w:jc w:val="both"/>
        <w:rPr>
          <w:i/>
        </w:rPr>
      </w:pPr>
    </w:p>
    <w:p w14:paraId="24317646" w14:textId="77777777" w:rsidR="00D96042" w:rsidRDefault="00D96042" w:rsidP="00D96042">
      <w:pPr>
        <w:spacing w:after="60" w:line="276" w:lineRule="auto"/>
        <w:jc w:val="both"/>
      </w:pPr>
      <w:r>
        <w:t>………………………</w:t>
      </w:r>
      <w:r>
        <w:tab/>
        <w:t>………….………………………………………………………</w:t>
      </w:r>
      <w:r>
        <w:br/>
      </w:r>
      <w:r>
        <w:rPr>
          <w:i/>
        </w:rPr>
        <w:t>(miejscowość, data)               Czytelny podpis osoby upoważnionej do odwołania upoważnienia</w:t>
      </w:r>
    </w:p>
    <w:p w14:paraId="189317F9" w14:textId="77777777" w:rsidR="00D96042" w:rsidRDefault="00D96042" w:rsidP="00D96042">
      <w:pPr>
        <w:spacing w:after="60" w:line="276" w:lineRule="auto"/>
        <w:jc w:val="both"/>
        <w:rPr>
          <w:i/>
        </w:rPr>
      </w:pPr>
    </w:p>
    <w:p w14:paraId="5E0B7C4E" w14:textId="77777777" w:rsidR="00D96042" w:rsidRDefault="00D96042" w:rsidP="00D96042">
      <w:pPr>
        <w:spacing w:line="276" w:lineRule="auto"/>
        <w:jc w:val="both"/>
        <w:rPr>
          <w:b/>
        </w:rPr>
      </w:pPr>
    </w:p>
    <w:p w14:paraId="1FB0810E" w14:textId="77777777" w:rsidR="00B025EE" w:rsidRPr="00CE6388" w:rsidRDefault="00B025EE" w:rsidP="008B710B">
      <w:pPr>
        <w:spacing w:line="276" w:lineRule="auto"/>
        <w:jc w:val="both"/>
        <w:rPr>
          <w:b/>
        </w:rPr>
      </w:pPr>
    </w:p>
    <w:sectPr w:rsidR="00B025EE" w:rsidRPr="00CE6388" w:rsidSect="00E65C4B">
      <w:footerReference w:type="even" r:id="rId9"/>
      <w:footerReference w:type="default" r:id="rId10"/>
      <w:pgSz w:w="11906" w:h="16838"/>
      <w:pgMar w:top="568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83E78" w14:textId="77777777" w:rsidR="00B5324A" w:rsidRDefault="00B5324A">
      <w:r>
        <w:separator/>
      </w:r>
    </w:p>
  </w:endnote>
  <w:endnote w:type="continuationSeparator" w:id="0">
    <w:p w14:paraId="08904E11" w14:textId="77777777" w:rsidR="00B5324A" w:rsidRDefault="00B5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B0329" w14:textId="77777777" w:rsidR="003E1B6E" w:rsidRDefault="003E1B6E" w:rsidP="00961E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351849" w14:textId="77777777" w:rsidR="003E1B6E" w:rsidRDefault="003E1B6E" w:rsidP="00113E6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82F2B" w14:textId="77777777" w:rsidR="003E1B6E" w:rsidRDefault="003E1B6E" w:rsidP="00113E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4235B" w14:textId="77777777" w:rsidR="00B5324A" w:rsidRDefault="00B5324A">
      <w:r>
        <w:separator/>
      </w:r>
    </w:p>
  </w:footnote>
  <w:footnote w:type="continuationSeparator" w:id="0">
    <w:p w14:paraId="6E54C3B2" w14:textId="77777777" w:rsidR="00B5324A" w:rsidRDefault="00B53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4A80"/>
    <w:multiLevelType w:val="multilevel"/>
    <w:tmpl w:val="8F52D470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BF36CC9"/>
    <w:multiLevelType w:val="hybridMultilevel"/>
    <w:tmpl w:val="3912E9F8"/>
    <w:lvl w:ilvl="0" w:tplc="AB30DE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83AE3"/>
    <w:multiLevelType w:val="multilevel"/>
    <w:tmpl w:val="22AEE4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31653AC"/>
    <w:multiLevelType w:val="hybridMultilevel"/>
    <w:tmpl w:val="8F507788"/>
    <w:lvl w:ilvl="0" w:tplc="54AA6E4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15AF8"/>
    <w:multiLevelType w:val="hybridMultilevel"/>
    <w:tmpl w:val="22AEE4A8"/>
    <w:lvl w:ilvl="0" w:tplc="9A02E1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8BE5C94"/>
    <w:multiLevelType w:val="hybridMultilevel"/>
    <w:tmpl w:val="527E0AF0"/>
    <w:lvl w:ilvl="0" w:tplc="205CD69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1DE0AAB"/>
    <w:multiLevelType w:val="hybridMultilevel"/>
    <w:tmpl w:val="8F52D470"/>
    <w:lvl w:ilvl="0" w:tplc="78BC6AA2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FCE2525"/>
    <w:multiLevelType w:val="hybridMultilevel"/>
    <w:tmpl w:val="57A851C4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FB"/>
    <w:rsid w:val="00032371"/>
    <w:rsid w:val="00037510"/>
    <w:rsid w:val="00042253"/>
    <w:rsid w:val="000443C9"/>
    <w:rsid w:val="000618E5"/>
    <w:rsid w:val="00064361"/>
    <w:rsid w:val="00084C52"/>
    <w:rsid w:val="000B0EB2"/>
    <w:rsid w:val="000B622E"/>
    <w:rsid w:val="000C04DC"/>
    <w:rsid w:val="000E3E84"/>
    <w:rsid w:val="000F0E77"/>
    <w:rsid w:val="000F6635"/>
    <w:rsid w:val="001003FD"/>
    <w:rsid w:val="00100E00"/>
    <w:rsid w:val="00102BB8"/>
    <w:rsid w:val="00113E6C"/>
    <w:rsid w:val="001252DF"/>
    <w:rsid w:val="00137A56"/>
    <w:rsid w:val="001468FE"/>
    <w:rsid w:val="001519CD"/>
    <w:rsid w:val="00192588"/>
    <w:rsid w:val="0019775E"/>
    <w:rsid w:val="001B7E62"/>
    <w:rsid w:val="001E5809"/>
    <w:rsid w:val="001E6697"/>
    <w:rsid w:val="0021650C"/>
    <w:rsid w:val="00241194"/>
    <w:rsid w:val="002526FB"/>
    <w:rsid w:val="00277C91"/>
    <w:rsid w:val="00287D9A"/>
    <w:rsid w:val="002E50C9"/>
    <w:rsid w:val="002F322B"/>
    <w:rsid w:val="003172F1"/>
    <w:rsid w:val="00337EE0"/>
    <w:rsid w:val="00377D52"/>
    <w:rsid w:val="00385A2F"/>
    <w:rsid w:val="003B427D"/>
    <w:rsid w:val="003C2AFA"/>
    <w:rsid w:val="003D0D7D"/>
    <w:rsid w:val="003E1B6E"/>
    <w:rsid w:val="00460794"/>
    <w:rsid w:val="004711D7"/>
    <w:rsid w:val="004A0DD8"/>
    <w:rsid w:val="004A140F"/>
    <w:rsid w:val="004A1739"/>
    <w:rsid w:val="004A2B37"/>
    <w:rsid w:val="004D5352"/>
    <w:rsid w:val="004F0A12"/>
    <w:rsid w:val="004F7FD3"/>
    <w:rsid w:val="00523216"/>
    <w:rsid w:val="00536198"/>
    <w:rsid w:val="00554412"/>
    <w:rsid w:val="005607E2"/>
    <w:rsid w:val="00570EBD"/>
    <w:rsid w:val="00576A36"/>
    <w:rsid w:val="00591470"/>
    <w:rsid w:val="00595C04"/>
    <w:rsid w:val="005C7212"/>
    <w:rsid w:val="005D4370"/>
    <w:rsid w:val="005E2928"/>
    <w:rsid w:val="005F520F"/>
    <w:rsid w:val="006033B5"/>
    <w:rsid w:val="0060534A"/>
    <w:rsid w:val="006273C0"/>
    <w:rsid w:val="00643C90"/>
    <w:rsid w:val="006723B1"/>
    <w:rsid w:val="006868F6"/>
    <w:rsid w:val="006B4A08"/>
    <w:rsid w:val="006C542D"/>
    <w:rsid w:val="0070591D"/>
    <w:rsid w:val="00712423"/>
    <w:rsid w:val="00722AF3"/>
    <w:rsid w:val="00726334"/>
    <w:rsid w:val="007363B1"/>
    <w:rsid w:val="0076769C"/>
    <w:rsid w:val="00775657"/>
    <w:rsid w:val="00785482"/>
    <w:rsid w:val="00791E32"/>
    <w:rsid w:val="007B4576"/>
    <w:rsid w:val="007B5D58"/>
    <w:rsid w:val="0080342E"/>
    <w:rsid w:val="008046DA"/>
    <w:rsid w:val="00811FE0"/>
    <w:rsid w:val="008574BC"/>
    <w:rsid w:val="00867D35"/>
    <w:rsid w:val="00870393"/>
    <w:rsid w:val="0089525C"/>
    <w:rsid w:val="008A17C9"/>
    <w:rsid w:val="008A5AD2"/>
    <w:rsid w:val="008B20A5"/>
    <w:rsid w:val="008B2A0C"/>
    <w:rsid w:val="008B710B"/>
    <w:rsid w:val="008C73AD"/>
    <w:rsid w:val="008E6520"/>
    <w:rsid w:val="008F0B49"/>
    <w:rsid w:val="008F3667"/>
    <w:rsid w:val="00904742"/>
    <w:rsid w:val="0093454D"/>
    <w:rsid w:val="009456B2"/>
    <w:rsid w:val="00961EDF"/>
    <w:rsid w:val="009632D9"/>
    <w:rsid w:val="0099213D"/>
    <w:rsid w:val="00996D59"/>
    <w:rsid w:val="009A56FF"/>
    <w:rsid w:val="009D7753"/>
    <w:rsid w:val="00A02948"/>
    <w:rsid w:val="00A37974"/>
    <w:rsid w:val="00AD7B8E"/>
    <w:rsid w:val="00B025EE"/>
    <w:rsid w:val="00B10AFE"/>
    <w:rsid w:val="00B21EAC"/>
    <w:rsid w:val="00B44EA1"/>
    <w:rsid w:val="00B5324A"/>
    <w:rsid w:val="00B57919"/>
    <w:rsid w:val="00B92796"/>
    <w:rsid w:val="00B95F4B"/>
    <w:rsid w:val="00BD2D93"/>
    <w:rsid w:val="00BD6A56"/>
    <w:rsid w:val="00C102A2"/>
    <w:rsid w:val="00C320D7"/>
    <w:rsid w:val="00C35E5F"/>
    <w:rsid w:val="00C41837"/>
    <w:rsid w:val="00C62490"/>
    <w:rsid w:val="00C75AC5"/>
    <w:rsid w:val="00C77756"/>
    <w:rsid w:val="00C8567A"/>
    <w:rsid w:val="00C8668E"/>
    <w:rsid w:val="00CB14E5"/>
    <w:rsid w:val="00CC0613"/>
    <w:rsid w:val="00CE6388"/>
    <w:rsid w:val="00D50092"/>
    <w:rsid w:val="00D67CED"/>
    <w:rsid w:val="00D75CBD"/>
    <w:rsid w:val="00D8238F"/>
    <w:rsid w:val="00D96042"/>
    <w:rsid w:val="00DA14BB"/>
    <w:rsid w:val="00DA681F"/>
    <w:rsid w:val="00DB5EC0"/>
    <w:rsid w:val="00DC11D8"/>
    <w:rsid w:val="00DC659E"/>
    <w:rsid w:val="00DE6227"/>
    <w:rsid w:val="00E65C4B"/>
    <w:rsid w:val="00E93F1F"/>
    <w:rsid w:val="00EB238F"/>
    <w:rsid w:val="00ED37D2"/>
    <w:rsid w:val="00ED40EB"/>
    <w:rsid w:val="00EE1C40"/>
    <w:rsid w:val="00EF1666"/>
    <w:rsid w:val="00F0570B"/>
    <w:rsid w:val="00F83348"/>
    <w:rsid w:val="00F84139"/>
    <w:rsid w:val="00FC57D1"/>
    <w:rsid w:val="00FE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462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7B8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02BB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42253"/>
    <w:rPr>
      <w:rFonts w:ascii="Times New Roman" w:hAnsi="Times New Roman" w:cs="Times New Roman"/>
      <w:sz w:val="2"/>
    </w:rPr>
  </w:style>
  <w:style w:type="paragraph" w:styleId="Akapitzlist">
    <w:name w:val="List Paragraph"/>
    <w:basedOn w:val="Normalny"/>
    <w:uiPriority w:val="99"/>
    <w:qFormat/>
    <w:rsid w:val="002526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113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F7FD3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113E6C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4A140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A14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4225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A14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42253"/>
    <w:rPr>
      <w:rFonts w:ascii="Times New Roman" w:hAnsi="Times New Roman" w:cs="Times New Roman"/>
      <w:b/>
      <w:bCs/>
      <w:sz w:val="20"/>
      <w:szCs w:val="20"/>
    </w:rPr>
  </w:style>
  <w:style w:type="paragraph" w:customStyle="1" w:styleId="Text">
    <w:name w:val="Text"/>
    <w:basedOn w:val="Normalny"/>
    <w:uiPriority w:val="99"/>
    <w:rsid w:val="00C102A2"/>
    <w:pPr>
      <w:suppressAutoHyphens/>
      <w:spacing w:after="240"/>
      <w:ind w:firstLine="1440"/>
    </w:pPr>
    <w:rPr>
      <w:rFonts w:eastAsia="Calibri"/>
      <w:szCs w:val="20"/>
      <w:lang w:val="en-US" w:eastAsia="ar-SA"/>
    </w:rPr>
  </w:style>
  <w:style w:type="paragraph" w:customStyle="1" w:styleId="CMSHeadL7">
    <w:name w:val="CMS Head L7"/>
    <w:basedOn w:val="Normalny"/>
    <w:uiPriority w:val="99"/>
    <w:rsid w:val="008B710B"/>
    <w:pPr>
      <w:spacing w:after="240"/>
      <w:outlineLvl w:val="6"/>
    </w:pPr>
    <w:rPr>
      <w:rFonts w:eastAsia="Calibri"/>
      <w:sz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8B710B"/>
    <w:rPr>
      <w:rFonts w:ascii="Calibri" w:eastAsia="Calibri" w:hAnsi="Calibri"/>
      <w:sz w:val="20"/>
      <w:szCs w:val="20"/>
      <w:lang w:val="en-GB" w:eastAsia="en-US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basedOn w:val="Domylnaczcionkaakapitu"/>
    <w:uiPriority w:val="99"/>
    <w:semiHidden/>
    <w:locked/>
    <w:rsid w:val="000B0EB2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8B710B"/>
    <w:rPr>
      <w:lang w:val="en-GB" w:eastAsia="en-US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B710B"/>
    <w:rPr>
      <w:rFonts w:cs="Times New Roman"/>
      <w:vertAlign w:val="superscript"/>
    </w:rPr>
  </w:style>
  <w:style w:type="paragraph" w:styleId="Bezodstpw">
    <w:name w:val="No Spacing"/>
    <w:uiPriority w:val="1"/>
    <w:qFormat/>
    <w:rsid w:val="00C8567A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66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5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5C4B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576A3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7B8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02BB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42253"/>
    <w:rPr>
      <w:rFonts w:ascii="Times New Roman" w:hAnsi="Times New Roman" w:cs="Times New Roman"/>
      <w:sz w:val="2"/>
    </w:rPr>
  </w:style>
  <w:style w:type="paragraph" w:styleId="Akapitzlist">
    <w:name w:val="List Paragraph"/>
    <w:basedOn w:val="Normalny"/>
    <w:uiPriority w:val="99"/>
    <w:qFormat/>
    <w:rsid w:val="002526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113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F7FD3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113E6C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4A140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A14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4225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A14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42253"/>
    <w:rPr>
      <w:rFonts w:ascii="Times New Roman" w:hAnsi="Times New Roman" w:cs="Times New Roman"/>
      <w:b/>
      <w:bCs/>
      <w:sz w:val="20"/>
      <w:szCs w:val="20"/>
    </w:rPr>
  </w:style>
  <w:style w:type="paragraph" w:customStyle="1" w:styleId="Text">
    <w:name w:val="Text"/>
    <w:basedOn w:val="Normalny"/>
    <w:uiPriority w:val="99"/>
    <w:rsid w:val="00C102A2"/>
    <w:pPr>
      <w:suppressAutoHyphens/>
      <w:spacing w:after="240"/>
      <w:ind w:firstLine="1440"/>
    </w:pPr>
    <w:rPr>
      <w:rFonts w:eastAsia="Calibri"/>
      <w:szCs w:val="20"/>
      <w:lang w:val="en-US" w:eastAsia="ar-SA"/>
    </w:rPr>
  </w:style>
  <w:style w:type="paragraph" w:customStyle="1" w:styleId="CMSHeadL7">
    <w:name w:val="CMS Head L7"/>
    <w:basedOn w:val="Normalny"/>
    <w:uiPriority w:val="99"/>
    <w:rsid w:val="008B710B"/>
    <w:pPr>
      <w:spacing w:after="240"/>
      <w:outlineLvl w:val="6"/>
    </w:pPr>
    <w:rPr>
      <w:rFonts w:eastAsia="Calibri"/>
      <w:sz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8B710B"/>
    <w:rPr>
      <w:rFonts w:ascii="Calibri" w:eastAsia="Calibri" w:hAnsi="Calibri"/>
      <w:sz w:val="20"/>
      <w:szCs w:val="20"/>
      <w:lang w:val="en-GB" w:eastAsia="en-US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basedOn w:val="Domylnaczcionkaakapitu"/>
    <w:uiPriority w:val="99"/>
    <w:semiHidden/>
    <w:locked/>
    <w:rsid w:val="000B0EB2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8B710B"/>
    <w:rPr>
      <w:lang w:val="en-GB" w:eastAsia="en-US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B710B"/>
    <w:rPr>
      <w:rFonts w:cs="Times New Roman"/>
      <w:vertAlign w:val="superscript"/>
    </w:rPr>
  </w:style>
  <w:style w:type="paragraph" w:styleId="Bezodstpw">
    <w:name w:val="No Spacing"/>
    <w:uiPriority w:val="1"/>
    <w:qFormat/>
    <w:rsid w:val="00C8567A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66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5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5C4B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576A3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1108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Wersja 1:</vt:lpstr>
    </vt:vector>
  </TitlesOfParts>
  <Company/>
  <LinksUpToDate>false</LinksUpToDate>
  <CharactersWithSpaces>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Wersja 1:</dc:title>
  <dc:creator>admin</dc:creator>
  <cp:lastModifiedBy>Ewa Staszkiewicz</cp:lastModifiedBy>
  <cp:revision>5</cp:revision>
  <cp:lastPrinted>2016-03-22T10:32:00Z</cp:lastPrinted>
  <dcterms:created xsi:type="dcterms:W3CDTF">2022-02-11T10:17:00Z</dcterms:created>
  <dcterms:modified xsi:type="dcterms:W3CDTF">2022-02-11T10:46:00Z</dcterms:modified>
</cp:coreProperties>
</file>